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81EEA" w14:textId="4912510A" w:rsidR="0011394A" w:rsidRPr="00EE6D38" w:rsidRDefault="0011394A" w:rsidP="0011394A">
      <w:pPr>
        <w:spacing w:after="132" w:line="259" w:lineRule="auto"/>
        <w:ind w:left="10" w:right="-15"/>
        <w:jc w:val="right"/>
        <w:rPr>
          <w:lang w:val="ru-RU"/>
        </w:rPr>
      </w:pPr>
      <w:r w:rsidRPr="00EE6D38">
        <w:rPr>
          <w:lang w:val="ru-RU"/>
        </w:rPr>
        <w:t xml:space="preserve">Приложение </w:t>
      </w:r>
      <w:r>
        <w:rPr>
          <w:lang w:val="ru-RU"/>
        </w:rPr>
        <w:t>2.</w:t>
      </w:r>
      <w:r w:rsidRPr="00EE6D38">
        <w:rPr>
          <w:lang w:val="ru-RU"/>
        </w:rPr>
        <w:t xml:space="preserve">1 </w:t>
      </w:r>
      <w:r w:rsidR="002A4685">
        <w:rPr>
          <w:lang w:val="ru-RU"/>
        </w:rPr>
        <w:t xml:space="preserve">к Системе мер МА СКПК «Единство» (в ред. от </w:t>
      </w:r>
      <w:ins w:id="0" w:author="Владимир Зимин" w:date="2024-07-12T10:15:00Z" w16du:dateUtc="2024-07-12T07:15:00Z">
        <w:r w:rsidR="002E4A2E">
          <w:rPr>
            <w:lang w:val="ru-RU"/>
          </w:rPr>
          <w:t>2</w:t>
        </w:r>
      </w:ins>
      <w:ins w:id="1" w:author="Владимир Зимин" w:date="2024-07-17T11:57:00Z" w16du:dateUtc="2024-07-17T08:57:00Z">
        <w:r w:rsidR="00177EBF">
          <w:rPr>
            <w:lang w:val="ru-RU"/>
          </w:rPr>
          <w:t>4</w:t>
        </w:r>
      </w:ins>
      <w:del w:id="2" w:author="Владимир Зимин" w:date="2024-05-11T11:36:00Z" w16du:dateUtc="2024-05-11T08:36:00Z">
        <w:r w:rsidR="00EB4AE0" w:rsidDel="00F670D9">
          <w:rPr>
            <w:lang w:val="ru-RU"/>
          </w:rPr>
          <w:delText>18</w:delText>
        </w:r>
      </w:del>
      <w:r w:rsidR="002A4685">
        <w:rPr>
          <w:lang w:val="ru-RU"/>
        </w:rPr>
        <w:t>.</w:t>
      </w:r>
      <w:ins w:id="3" w:author="Владимир Зимин" w:date="2024-07-12T10:15:00Z" w16du:dateUtc="2024-07-12T07:15:00Z">
        <w:r w:rsidR="002E4A2E">
          <w:rPr>
            <w:lang w:val="ru-RU"/>
          </w:rPr>
          <w:t>07</w:t>
        </w:r>
      </w:ins>
      <w:del w:id="4" w:author="Владимир Зимин" w:date="2024-05-11T11:36:00Z" w16du:dateUtc="2024-05-11T08:36:00Z">
        <w:r w:rsidR="002A4685" w:rsidDel="00F670D9">
          <w:rPr>
            <w:lang w:val="ru-RU"/>
          </w:rPr>
          <w:delText>0</w:delText>
        </w:r>
        <w:r w:rsidR="00EB4AE0" w:rsidDel="00F670D9">
          <w:rPr>
            <w:lang w:val="ru-RU"/>
          </w:rPr>
          <w:delText>1</w:delText>
        </w:r>
      </w:del>
      <w:r w:rsidR="002A4685">
        <w:rPr>
          <w:lang w:val="ru-RU"/>
        </w:rPr>
        <w:t>.202</w:t>
      </w:r>
      <w:ins w:id="5" w:author="Владимир Зимин" w:date="2024-07-12T10:15:00Z" w16du:dateUtc="2024-07-12T07:15:00Z">
        <w:r w:rsidR="002E4A2E">
          <w:rPr>
            <w:lang w:val="ru-RU"/>
          </w:rPr>
          <w:t>4</w:t>
        </w:r>
      </w:ins>
      <w:del w:id="6" w:author="Владимир Зимин" w:date="2024-05-11T11:36:00Z" w16du:dateUtc="2024-05-11T08:36:00Z">
        <w:r w:rsidR="00EB4AE0" w:rsidDel="00F670D9">
          <w:rPr>
            <w:lang w:val="ru-RU"/>
          </w:rPr>
          <w:delText>4</w:delText>
        </w:r>
      </w:del>
      <w:del w:id="7" w:author="Владимир Зимин" w:date="2024-07-12T10:15:00Z" w16du:dateUtc="2024-07-12T07:15:00Z">
        <w:r w:rsidR="002A4685" w:rsidDel="002E4A2E">
          <w:rPr>
            <w:lang w:val="ru-RU"/>
          </w:rPr>
          <w:delText xml:space="preserve"> </w:delText>
        </w:r>
      </w:del>
      <w:ins w:id="8" w:author="Владимир Зимин" w:date="2024-07-12T10:15:00Z" w16du:dateUtc="2024-07-12T07:15:00Z">
        <w:r w:rsidR="002E4A2E">
          <w:rPr>
            <w:lang w:val="ru-RU"/>
          </w:rPr>
          <w:t xml:space="preserve"> </w:t>
        </w:r>
      </w:ins>
      <w:r w:rsidR="002A4685">
        <w:rPr>
          <w:lang w:val="ru-RU"/>
        </w:rPr>
        <w:t>г.)</w:t>
      </w:r>
    </w:p>
    <w:p w14:paraId="1706D173" w14:textId="47995615" w:rsidR="0011394A" w:rsidRPr="00EE6D38" w:rsidRDefault="0011394A" w:rsidP="0011394A">
      <w:pPr>
        <w:spacing w:line="259" w:lineRule="auto"/>
        <w:ind w:left="-4"/>
        <w:rPr>
          <w:lang w:val="ru-RU"/>
        </w:rPr>
      </w:pPr>
      <w:r w:rsidRPr="00EE6D38">
        <w:rPr>
          <w:lang w:val="ru-RU"/>
        </w:rPr>
        <w:t>Информация о выявленных саморегулируемой организацией в сфере финансового рынка нарушениях в отношении</w:t>
      </w:r>
      <w:r w:rsidR="00826399">
        <w:rPr>
          <w:lang w:val="ru-RU"/>
        </w:rPr>
        <w:t xml:space="preserve"> своих членов</w:t>
      </w:r>
    </w:p>
    <w:tbl>
      <w:tblPr>
        <w:tblStyle w:val="TableGrid"/>
        <w:tblpPr w:vertAnchor="page" w:horzAnchor="margin" w:tblpY="3073"/>
        <w:tblOverlap w:val="never"/>
        <w:tblW w:w="14560" w:type="dxa"/>
        <w:tblInd w:w="0" w:type="dxa"/>
        <w:tblCellMar>
          <w:top w:w="72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240"/>
        <w:gridCol w:w="8623"/>
        <w:gridCol w:w="4697"/>
      </w:tblGrid>
      <w:tr w:rsidR="0011394A" w:rsidRPr="00B7199B" w14:paraId="05B6598A" w14:textId="77777777" w:rsidTr="0034709A">
        <w:trPr>
          <w:trHeight w:val="814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E577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0B60" w14:textId="77777777" w:rsidR="0011394A" w:rsidRPr="00EE6D38" w:rsidRDefault="0011394A" w:rsidP="0034709A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EE6D38">
              <w:rPr>
                <w:lang w:val="ru-RU"/>
              </w:rPr>
              <w:t xml:space="preserve">Сведения о члене саморегулируемой организации в сфере финансового рынка (далее – СРО), допустившем нарушение  </w:t>
            </w:r>
          </w:p>
        </w:tc>
      </w:tr>
      <w:tr w:rsidR="0011394A" w:rsidRPr="00B7199B" w14:paraId="67DCD53C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B9C2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1.1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0AE9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Полное фирменное (при наличии) наименование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78C5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11394A" w:rsidRPr="00B7199B" w14:paraId="65C58257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5D6E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1.2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F763" w14:textId="77777777" w:rsidR="0011394A" w:rsidRPr="00EE6D38" w:rsidRDefault="0011394A" w:rsidP="0034709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E6D38">
              <w:rPr>
                <w:lang w:val="ru-RU"/>
              </w:rPr>
              <w:t xml:space="preserve">Сокращенное фирменное (при наличии) наименование (при наличии)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742B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11394A" w14:paraId="6670C905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32F2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1.3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6AF9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Идентификационный</w:t>
            </w:r>
            <w:proofErr w:type="spellEnd"/>
            <w:r>
              <w:t xml:space="preserve"> </w:t>
            </w:r>
            <w:proofErr w:type="spellStart"/>
            <w:r>
              <w:t>номер</w:t>
            </w:r>
            <w:proofErr w:type="spellEnd"/>
            <w:r>
              <w:t xml:space="preserve"> </w:t>
            </w:r>
            <w:proofErr w:type="spellStart"/>
            <w:r>
              <w:t>налогоплательщика</w:t>
            </w:r>
            <w:proofErr w:type="spellEnd"/>
            <w:r>
              <w:t xml:space="preserve"> (ИНН)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8C01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1394A" w:rsidRPr="00B7199B" w14:paraId="0AB9A2B1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A9AC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1.4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F1B2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Основной государственный регистрационный номер (ОГРН)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F4B6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11394A" w:rsidRPr="00B7199B" w14:paraId="11FF54E3" w14:textId="77777777" w:rsidTr="0034709A">
        <w:trPr>
          <w:trHeight w:val="814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191A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1.5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A1C9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Дата </w:t>
            </w:r>
            <w:r w:rsidRPr="00EE6D38">
              <w:rPr>
                <w:lang w:val="ru-RU"/>
              </w:rPr>
              <w:tab/>
              <w:t xml:space="preserve">внесения </w:t>
            </w:r>
            <w:r w:rsidRPr="00EE6D38">
              <w:rPr>
                <w:lang w:val="ru-RU"/>
              </w:rPr>
              <w:tab/>
              <w:t xml:space="preserve">сведений </w:t>
            </w:r>
            <w:r w:rsidRPr="00EE6D38">
              <w:rPr>
                <w:lang w:val="ru-RU"/>
              </w:rPr>
              <w:tab/>
              <w:t xml:space="preserve">в </w:t>
            </w:r>
            <w:r w:rsidRPr="00EE6D38">
              <w:rPr>
                <w:lang w:val="ru-RU"/>
              </w:rPr>
              <w:tab/>
              <w:t xml:space="preserve">единый </w:t>
            </w:r>
            <w:r w:rsidRPr="00EE6D38">
              <w:rPr>
                <w:lang w:val="ru-RU"/>
              </w:rPr>
              <w:tab/>
              <w:t xml:space="preserve">государственный </w:t>
            </w:r>
            <w:r w:rsidRPr="00EE6D38">
              <w:rPr>
                <w:lang w:val="ru-RU"/>
              </w:rPr>
              <w:tab/>
              <w:t xml:space="preserve">реестр юридических лиц 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5D5B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11394A" w14:paraId="77907B78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4071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1.6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D677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Номер</w:t>
            </w:r>
            <w:proofErr w:type="spellEnd"/>
            <w:r>
              <w:t xml:space="preserve"> </w:t>
            </w:r>
            <w:proofErr w:type="spellStart"/>
            <w:r>
              <w:t>контактного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  <w:r>
              <w:t xml:space="preserve">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C5B8A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1394A" w14:paraId="0B724854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AF97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1.7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1D94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Адрес</w:t>
            </w:r>
            <w:proofErr w:type="spellEnd"/>
            <w:r>
              <w:t xml:space="preserve"> </w:t>
            </w:r>
            <w:proofErr w:type="spellStart"/>
            <w:r>
              <w:t>электронной</w:t>
            </w:r>
            <w:proofErr w:type="spellEnd"/>
            <w:r>
              <w:t xml:space="preserve"> </w:t>
            </w:r>
            <w:proofErr w:type="spellStart"/>
            <w:r>
              <w:t>почты</w:t>
            </w:r>
            <w:proofErr w:type="spellEnd"/>
            <w:r>
              <w:t xml:space="preserve">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9BFF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1394A" w:rsidRPr="00B7199B" w14:paraId="49E17D86" w14:textId="77777777" w:rsidTr="0034709A">
        <w:trPr>
          <w:trHeight w:val="814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64F5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1.8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DC71" w14:textId="77777777" w:rsidR="0011394A" w:rsidRPr="00EE6D38" w:rsidRDefault="0011394A" w:rsidP="0034709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E6D38">
              <w:rPr>
                <w:lang w:val="ru-RU"/>
              </w:rPr>
              <w:t xml:space="preserve">Адрес, указанный в едином государственном реестре юридических лиц 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B69D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11394A" w:rsidRPr="00B7199B" w14:paraId="0029DEEF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6B5F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>1.</w:t>
            </w:r>
            <w:r>
              <w:rPr>
                <w:lang w:val="ru-RU"/>
              </w:rPr>
              <w:t>9</w:t>
            </w:r>
            <w:r>
              <w:t xml:space="preserve">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18B8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Сведения о должностном лице, причастном к совершению нарушения (при наличии) &lt;2&gt;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1253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</w:tbl>
    <w:p w14:paraId="615A3610" w14:textId="18FF830F" w:rsidR="0011394A" w:rsidRDefault="0011394A" w:rsidP="0011394A">
      <w:pPr>
        <w:spacing w:after="657" w:line="259" w:lineRule="auto"/>
        <w:ind w:left="6859" w:firstLine="0"/>
        <w:jc w:val="left"/>
        <w:rPr>
          <w:sz w:val="26"/>
          <w:lang w:val="ru-RU"/>
        </w:rPr>
      </w:pPr>
      <w:r w:rsidRPr="0011394A">
        <w:rPr>
          <w:sz w:val="26"/>
          <w:lang w:val="ru-RU"/>
        </w:rPr>
        <w:t xml:space="preserve"> </w:t>
      </w:r>
    </w:p>
    <w:p w14:paraId="5CD8E957" w14:textId="77777777" w:rsidR="0011394A" w:rsidRPr="0011394A" w:rsidRDefault="0011394A" w:rsidP="0011394A">
      <w:pPr>
        <w:spacing w:after="657" w:line="259" w:lineRule="auto"/>
        <w:ind w:left="6859" w:firstLine="0"/>
        <w:jc w:val="left"/>
        <w:rPr>
          <w:lang w:val="ru-RU"/>
        </w:rPr>
      </w:pPr>
    </w:p>
    <w:tbl>
      <w:tblPr>
        <w:tblStyle w:val="TableGrid"/>
        <w:tblW w:w="14560" w:type="dxa"/>
        <w:tblInd w:w="-356" w:type="dxa"/>
        <w:tblCellMar>
          <w:top w:w="72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240"/>
        <w:gridCol w:w="8623"/>
        <w:gridCol w:w="4697"/>
      </w:tblGrid>
      <w:tr w:rsidR="0011394A" w14:paraId="4F895280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9B8E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lastRenderedPageBreak/>
              <w:t xml:space="preserve">2 </w:t>
            </w:r>
          </w:p>
        </w:tc>
        <w:tc>
          <w:tcPr>
            <w:tcW w:w="1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4E1C" w14:textId="77777777" w:rsidR="0011394A" w:rsidRDefault="0011394A" w:rsidP="0034709A">
            <w:pPr>
              <w:spacing w:after="0" w:line="259" w:lineRule="auto"/>
              <w:ind w:left="0" w:right="70" w:firstLine="0"/>
              <w:jc w:val="left"/>
            </w:pPr>
            <w:proofErr w:type="spellStart"/>
            <w:r>
              <w:t>Сведения</w:t>
            </w:r>
            <w:proofErr w:type="spellEnd"/>
            <w:r>
              <w:t xml:space="preserve"> о </w:t>
            </w:r>
            <w:proofErr w:type="spellStart"/>
            <w:r>
              <w:t>выявленных</w:t>
            </w:r>
            <w:proofErr w:type="spellEnd"/>
            <w:r>
              <w:t xml:space="preserve"> </w:t>
            </w:r>
            <w:proofErr w:type="spellStart"/>
            <w:r>
              <w:t>нарушениях</w:t>
            </w:r>
            <w:proofErr w:type="spellEnd"/>
            <w:r>
              <w:t xml:space="preserve"> &lt;3&gt; </w:t>
            </w:r>
          </w:p>
        </w:tc>
      </w:tr>
      <w:tr w:rsidR="0011394A" w14:paraId="03BE62C5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D988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2.1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18DD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выявления</w:t>
            </w:r>
            <w:proofErr w:type="spellEnd"/>
            <w:r>
              <w:t xml:space="preserve"> </w:t>
            </w:r>
            <w:proofErr w:type="spellStart"/>
            <w:r>
              <w:t>нарушения</w:t>
            </w:r>
            <w:proofErr w:type="spellEnd"/>
            <w:r>
              <w:t xml:space="preserve"> 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A3AF" w14:textId="77777777" w:rsidR="0011394A" w:rsidRDefault="0011394A" w:rsidP="0034709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11394A" w:rsidRPr="00B7199B" w14:paraId="1B11202A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CC26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2.2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AA91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Информация об устранении нарушения (при наличии)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5193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11394A" w:rsidRPr="00B7199B" w14:paraId="7A507D1F" w14:textId="77777777" w:rsidTr="0034709A">
        <w:trPr>
          <w:trHeight w:val="814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A1BA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2.3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5ECD" w14:textId="77777777" w:rsidR="0011394A" w:rsidRPr="00EE6D38" w:rsidRDefault="0011394A" w:rsidP="0034709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E6D38">
              <w:rPr>
                <w:lang w:val="ru-RU"/>
              </w:rPr>
              <w:t xml:space="preserve">Предложение СРО о применении Банком России мер надзорного реагирования за выявленное нарушение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8642" w14:textId="77777777" w:rsidR="0011394A" w:rsidRPr="00EE6D38" w:rsidRDefault="0011394A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11394A" w14:paraId="3B690B54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04B8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2.4 </w:t>
            </w:r>
          </w:p>
        </w:tc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0DCA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Мотивированное</w:t>
            </w:r>
            <w:proofErr w:type="spellEnd"/>
            <w:r>
              <w:t xml:space="preserve"> </w:t>
            </w:r>
            <w:proofErr w:type="spellStart"/>
            <w:r>
              <w:t>мнение</w:t>
            </w:r>
            <w:proofErr w:type="spellEnd"/>
            <w:r>
              <w:t xml:space="preserve"> &lt;4&gt;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DD78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1394A" w14:paraId="1F7AA811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5AF9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3 </w:t>
            </w:r>
          </w:p>
        </w:tc>
        <w:tc>
          <w:tcPr>
            <w:tcW w:w="1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EAE9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proofErr w:type="spellStart"/>
            <w:r>
              <w:t>Подтверждающие</w:t>
            </w:r>
            <w:proofErr w:type="spellEnd"/>
            <w:r>
              <w:t xml:space="preserve"> </w:t>
            </w:r>
            <w:proofErr w:type="spellStart"/>
            <w:r>
              <w:t>документы</w:t>
            </w:r>
            <w:proofErr w:type="spellEnd"/>
            <w:r>
              <w:t xml:space="preserve"> </w:t>
            </w:r>
            <w:proofErr w:type="gramStart"/>
            <w:r>
              <w:t>( _</w:t>
            </w:r>
            <w:proofErr w:type="gramEnd"/>
            <w:r>
              <w:t xml:space="preserve">_ф., </w:t>
            </w:r>
            <w:proofErr w:type="spellStart"/>
            <w:r>
              <w:t>прилагаются</w:t>
            </w:r>
            <w:proofErr w:type="spellEnd"/>
            <w:r>
              <w:t xml:space="preserve">) &lt;5&gt; </w:t>
            </w:r>
          </w:p>
        </w:tc>
      </w:tr>
      <w:tr w:rsidR="0011394A" w14:paraId="0BD0C9B4" w14:textId="77777777" w:rsidTr="0034709A">
        <w:trPr>
          <w:trHeight w:val="492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493A" w14:textId="77777777" w:rsidR="0011394A" w:rsidRDefault="0011394A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3.1 </w:t>
            </w:r>
          </w:p>
        </w:tc>
        <w:tc>
          <w:tcPr>
            <w:tcW w:w="1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00A0" w14:textId="77777777" w:rsidR="0011394A" w:rsidRDefault="0011394A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63D6AE1E" w14:textId="77777777" w:rsidR="0011394A" w:rsidRDefault="0011394A" w:rsidP="0011394A">
      <w:pPr>
        <w:sectPr w:rsidR="0011394A">
          <w:headerReference w:type="even" r:id="rId7"/>
          <w:headerReference w:type="default" r:id="rId8"/>
          <w:headerReference w:type="first" r:id="rId9"/>
          <w:pgSz w:w="16838" w:h="11906" w:orient="landscape"/>
          <w:pgMar w:top="487" w:right="1134" w:bottom="1207" w:left="1495" w:header="720" w:footer="720" w:gutter="0"/>
          <w:cols w:space="720"/>
        </w:sectPr>
      </w:pPr>
    </w:p>
    <w:p w14:paraId="3DE2A9C9" w14:textId="77777777" w:rsidR="0011394A" w:rsidRDefault="0011394A" w:rsidP="0011394A">
      <w:pPr>
        <w:spacing w:after="430" w:line="265" w:lineRule="auto"/>
        <w:ind w:left="10"/>
        <w:jc w:val="center"/>
      </w:pPr>
      <w:r>
        <w:rPr>
          <w:sz w:val="26"/>
        </w:rPr>
        <w:lastRenderedPageBreak/>
        <w:t xml:space="preserve">7 </w:t>
      </w:r>
    </w:p>
    <w:p w14:paraId="3B986BA5" w14:textId="77777777" w:rsidR="0011394A" w:rsidRDefault="0011394A" w:rsidP="0011394A">
      <w:pPr>
        <w:tabs>
          <w:tab w:val="center" w:pos="2542"/>
          <w:tab w:val="center" w:pos="4956"/>
          <w:tab w:val="center" w:pos="5664"/>
          <w:tab w:val="center" w:pos="6372"/>
          <w:tab w:val="center" w:pos="7080"/>
          <w:tab w:val="center" w:pos="7788"/>
        </w:tabs>
        <w:spacing w:after="17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&lt;1&gt; </w:t>
      </w:r>
      <w:proofErr w:type="spellStart"/>
      <w:r>
        <w:t>Заполняются</w:t>
      </w:r>
      <w:proofErr w:type="spellEnd"/>
      <w:r>
        <w:t xml:space="preserve"> </w:t>
      </w:r>
      <w:proofErr w:type="spellStart"/>
      <w:r>
        <w:t>все</w:t>
      </w:r>
      <w:proofErr w:type="spellEnd"/>
      <w:r>
        <w:t xml:space="preserve"> </w:t>
      </w:r>
      <w:proofErr w:type="spellStart"/>
      <w:r>
        <w:t>строки</w:t>
      </w:r>
      <w:proofErr w:type="spellEnd"/>
      <w:r>
        <w:t xml:space="preserve">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61667ACC" w14:textId="77777777" w:rsidR="0011394A" w:rsidRPr="00EE6D38" w:rsidRDefault="0011394A" w:rsidP="0011394A">
      <w:pPr>
        <w:spacing w:after="42"/>
        <w:ind w:left="-4"/>
        <w:rPr>
          <w:lang w:val="ru-RU"/>
        </w:rPr>
      </w:pPr>
      <w:r w:rsidRPr="00EE6D38">
        <w:rPr>
          <w:lang w:val="ru-RU"/>
        </w:rPr>
        <w:t xml:space="preserve"> </w:t>
      </w:r>
      <w:r w:rsidRPr="00EE6D38">
        <w:rPr>
          <w:lang w:val="ru-RU"/>
        </w:rPr>
        <w:tab/>
        <w:t xml:space="preserve">В случае отсутствия сведений ставится прочерк (не </w:t>
      </w:r>
      <w:proofErr w:type="gramStart"/>
      <w:r w:rsidRPr="00EE6D38">
        <w:rPr>
          <w:lang w:val="ru-RU"/>
        </w:rPr>
        <w:t>применимо  к</w:t>
      </w:r>
      <w:proofErr w:type="gramEnd"/>
      <w:r w:rsidRPr="00EE6D38">
        <w:rPr>
          <w:lang w:val="ru-RU"/>
        </w:rPr>
        <w:t xml:space="preserve"> строкам 1.1, 1.3 – 1.8, 2.1, 2.3, 2.4, разделу 3 настоящей формы). </w:t>
      </w:r>
      <w:r w:rsidRPr="00EE6D38">
        <w:rPr>
          <w:lang w:val="ru-RU"/>
        </w:rPr>
        <w:tab/>
        <w:t xml:space="preserve"> </w:t>
      </w:r>
    </w:p>
    <w:p w14:paraId="3381C67E" w14:textId="77777777" w:rsidR="0011394A" w:rsidRPr="00EE6D38" w:rsidRDefault="0011394A" w:rsidP="0011394A">
      <w:pPr>
        <w:ind w:left="-4"/>
        <w:rPr>
          <w:lang w:val="ru-RU"/>
        </w:rPr>
      </w:pPr>
      <w:r w:rsidRPr="00EE6D38">
        <w:rPr>
          <w:lang w:val="ru-RU"/>
        </w:rPr>
        <w:t xml:space="preserve">&lt;2&gt; Фамилия, имя, отчество (последнее при наличии), дата и место рождения, дата и место регистрации (проживания), реквизиты документа, удостоверяющего личность (серия и номер, дата выдачи, наименование органа, выдавшего документ).        </w:t>
      </w:r>
    </w:p>
    <w:p w14:paraId="14A89636" w14:textId="77777777" w:rsidR="0011394A" w:rsidRPr="00390D78" w:rsidRDefault="0011394A" w:rsidP="0011394A">
      <w:pPr>
        <w:ind w:left="-4"/>
        <w:rPr>
          <w:lang w:val="ru-RU"/>
        </w:rPr>
      </w:pPr>
      <w:r w:rsidRPr="00EE6D38">
        <w:rPr>
          <w:lang w:val="ru-RU"/>
        </w:rPr>
        <w:t xml:space="preserve"> &lt;3&gt; В случае выявления нескольких нарушений разделы 2 и 3 настоящей формы заполняются относительно каждого выявленного нарушения.  &lt;4&gt; Указываются основания для применения Банком России мер надзорного реагирования со ссылкой на структурные единицы федеральных законов, содержащие компетенцию </w:t>
      </w:r>
      <w:r w:rsidRPr="00390D78">
        <w:rPr>
          <w:lang w:val="ru-RU"/>
        </w:rPr>
        <w:t xml:space="preserve">Банка России на применение меры надзорного реагирования, описание допущенного нарушения со ссылкой на структурную единицу федерального закона, нормативного правового акта Российской Федерации, нормативного акта Банка России, требование которого нарушено, с указанием фактических обстоятельств нарушения указанных требований.          </w:t>
      </w:r>
    </w:p>
    <w:p w14:paraId="22973F34" w14:textId="5F5B2534" w:rsidR="0011394A" w:rsidRDefault="0011394A" w:rsidP="0011394A">
      <w:pPr>
        <w:ind w:left="-4"/>
        <w:rPr>
          <w:lang w:val="ru-RU"/>
        </w:rPr>
      </w:pPr>
      <w:r w:rsidRPr="00390D78">
        <w:rPr>
          <w:lang w:val="ru-RU"/>
        </w:rPr>
        <w:t xml:space="preserve"> </w:t>
      </w:r>
      <w:r w:rsidRPr="00EE6D38">
        <w:rPr>
          <w:lang w:val="ru-RU"/>
        </w:rPr>
        <w:t>&lt;5&gt; Общее количество файлов, полное наименование каждого электронного документа и его реквизиты в системе документооборота СРО (при наличии)</w:t>
      </w:r>
    </w:p>
    <w:p w14:paraId="46AF31C1" w14:textId="4A14883D" w:rsidR="0011394A" w:rsidRDefault="0011394A" w:rsidP="0011394A">
      <w:pPr>
        <w:ind w:left="-4"/>
        <w:rPr>
          <w:lang w:val="ru-RU"/>
        </w:rPr>
      </w:pPr>
    </w:p>
    <w:p w14:paraId="10BB5ECF" w14:textId="7F30EC15" w:rsidR="0011394A" w:rsidRDefault="0011394A" w:rsidP="0011394A">
      <w:pPr>
        <w:ind w:left="-4"/>
        <w:rPr>
          <w:lang w:val="ru-RU"/>
        </w:rPr>
      </w:pPr>
    </w:p>
    <w:p w14:paraId="12DDED60" w14:textId="66E82635" w:rsidR="0011394A" w:rsidRDefault="0011394A" w:rsidP="0011394A">
      <w:pPr>
        <w:ind w:left="-4"/>
        <w:rPr>
          <w:lang w:val="ru-RU"/>
        </w:rPr>
      </w:pPr>
    </w:p>
    <w:p w14:paraId="730EB124" w14:textId="15AEB5E1" w:rsidR="0011394A" w:rsidRDefault="0011394A" w:rsidP="0011394A">
      <w:pPr>
        <w:ind w:left="-4"/>
        <w:rPr>
          <w:lang w:val="ru-RU"/>
        </w:rPr>
      </w:pPr>
    </w:p>
    <w:p w14:paraId="6A843FB1" w14:textId="6E8C6A06" w:rsidR="0011394A" w:rsidRDefault="0011394A" w:rsidP="0011394A">
      <w:pPr>
        <w:ind w:left="-4"/>
        <w:rPr>
          <w:lang w:val="ru-RU"/>
        </w:rPr>
      </w:pPr>
    </w:p>
    <w:p w14:paraId="1BCC6AA2" w14:textId="0C238579" w:rsidR="0011394A" w:rsidRDefault="0011394A" w:rsidP="0011394A">
      <w:pPr>
        <w:ind w:left="-4"/>
        <w:rPr>
          <w:lang w:val="ru-RU"/>
        </w:rPr>
      </w:pPr>
    </w:p>
    <w:p w14:paraId="49C42469" w14:textId="04B5A57E" w:rsidR="0011394A" w:rsidRDefault="0011394A" w:rsidP="0011394A">
      <w:pPr>
        <w:ind w:left="-4"/>
        <w:rPr>
          <w:lang w:val="ru-RU"/>
        </w:rPr>
      </w:pPr>
    </w:p>
    <w:p w14:paraId="479A81FA" w14:textId="0D793E4C" w:rsidR="0011394A" w:rsidRDefault="0011394A" w:rsidP="0011394A">
      <w:pPr>
        <w:ind w:left="-4"/>
        <w:rPr>
          <w:lang w:val="ru-RU"/>
        </w:rPr>
      </w:pPr>
    </w:p>
    <w:p w14:paraId="7F57A15A" w14:textId="5FD5FF4A" w:rsidR="0011394A" w:rsidRDefault="0011394A" w:rsidP="0011394A">
      <w:pPr>
        <w:ind w:left="-4"/>
        <w:rPr>
          <w:lang w:val="ru-RU"/>
        </w:rPr>
      </w:pPr>
    </w:p>
    <w:p w14:paraId="5DB0F6A5" w14:textId="68F2F5E6" w:rsidR="0011394A" w:rsidRDefault="0011394A" w:rsidP="0011394A">
      <w:pPr>
        <w:ind w:left="-4"/>
        <w:rPr>
          <w:lang w:val="ru-RU"/>
        </w:rPr>
      </w:pPr>
    </w:p>
    <w:p w14:paraId="00C777B9" w14:textId="77777777" w:rsidR="00BC3E5B" w:rsidRDefault="00BC3E5B" w:rsidP="00BC3E5B">
      <w:pPr>
        <w:spacing w:after="132" w:line="259" w:lineRule="auto"/>
        <w:ind w:left="10" w:right="-15"/>
        <w:jc w:val="right"/>
        <w:rPr>
          <w:lang w:val="ru-RU"/>
        </w:rPr>
        <w:sectPr w:rsidR="00BC3E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10BBFF" w14:textId="4DF9ED40" w:rsidR="00BC3E5B" w:rsidRPr="00EE6D38" w:rsidRDefault="00BC3E5B" w:rsidP="00BC3E5B">
      <w:pPr>
        <w:spacing w:after="132" w:line="259" w:lineRule="auto"/>
        <w:ind w:left="10" w:right="-15"/>
        <w:jc w:val="right"/>
        <w:rPr>
          <w:lang w:val="ru-RU"/>
        </w:rPr>
      </w:pPr>
      <w:r w:rsidRPr="00EE6D38">
        <w:rPr>
          <w:lang w:val="ru-RU"/>
        </w:rPr>
        <w:lastRenderedPageBreak/>
        <w:t xml:space="preserve">Приложение </w:t>
      </w:r>
      <w:r w:rsidRPr="00BC3E5B">
        <w:rPr>
          <w:lang w:val="ru-RU"/>
        </w:rPr>
        <w:t>3.1</w:t>
      </w:r>
      <w:r w:rsidRPr="00EE6D38">
        <w:rPr>
          <w:lang w:val="ru-RU"/>
        </w:rPr>
        <w:t xml:space="preserve"> </w:t>
      </w:r>
      <w:r w:rsidR="002A4685">
        <w:rPr>
          <w:lang w:val="ru-RU"/>
        </w:rPr>
        <w:t xml:space="preserve">к Системе мер МА СКПК «Единство» (в ред. от </w:t>
      </w:r>
      <w:ins w:id="9" w:author="Владимир Зимин" w:date="2024-07-24T14:52:00Z" w16du:dateUtc="2024-07-24T11:52:00Z">
        <w:r w:rsidR="00B7199B">
          <w:rPr>
            <w:lang w:val="ru-RU"/>
          </w:rPr>
          <w:t>24</w:t>
        </w:r>
      </w:ins>
      <w:del w:id="10" w:author="Владимир Зимин" w:date="2024-07-24T14:52:00Z" w16du:dateUtc="2024-07-24T11:52:00Z">
        <w:r w:rsidR="00E83D34" w:rsidDel="00B7199B">
          <w:rPr>
            <w:lang w:val="ru-RU"/>
          </w:rPr>
          <w:delText>18</w:delText>
        </w:r>
      </w:del>
      <w:r w:rsidR="002A4685">
        <w:rPr>
          <w:lang w:val="ru-RU"/>
        </w:rPr>
        <w:t>.0</w:t>
      </w:r>
      <w:ins w:id="11" w:author="Владимир Зимин" w:date="2024-07-24T14:52:00Z" w16du:dateUtc="2024-07-24T11:52:00Z">
        <w:r w:rsidR="00B7199B">
          <w:rPr>
            <w:lang w:val="ru-RU"/>
          </w:rPr>
          <w:t>7</w:t>
        </w:r>
      </w:ins>
      <w:del w:id="12" w:author="Владимир Зимин" w:date="2024-07-24T14:52:00Z" w16du:dateUtc="2024-07-24T11:52:00Z">
        <w:r w:rsidR="00E83D34" w:rsidDel="00B7199B">
          <w:rPr>
            <w:lang w:val="ru-RU"/>
          </w:rPr>
          <w:delText>1</w:delText>
        </w:r>
      </w:del>
      <w:r w:rsidR="002A4685">
        <w:rPr>
          <w:lang w:val="ru-RU"/>
        </w:rPr>
        <w:t>.202</w:t>
      </w:r>
      <w:r w:rsidR="00E83D34">
        <w:rPr>
          <w:lang w:val="ru-RU"/>
        </w:rPr>
        <w:t>4</w:t>
      </w:r>
      <w:r w:rsidR="002A4685">
        <w:rPr>
          <w:lang w:val="ru-RU"/>
        </w:rPr>
        <w:t xml:space="preserve"> г.)</w:t>
      </w:r>
    </w:p>
    <w:p w14:paraId="2C091641" w14:textId="77777777" w:rsidR="00BC3E5B" w:rsidRPr="00EE6D38" w:rsidRDefault="00BC3E5B" w:rsidP="00BC3E5B">
      <w:pPr>
        <w:spacing w:line="259" w:lineRule="auto"/>
        <w:ind w:left="340"/>
        <w:rPr>
          <w:lang w:val="ru-RU"/>
        </w:rPr>
      </w:pPr>
      <w:r w:rsidRPr="00EE6D38">
        <w:rPr>
          <w:lang w:val="ru-RU"/>
        </w:rPr>
        <w:t xml:space="preserve">Информация о выявленных саморегулируемой организацией в сфере финансового рынка в отношении своего члена </w:t>
      </w:r>
    </w:p>
    <w:p w14:paraId="73A795AD" w14:textId="77777777" w:rsidR="00BC3E5B" w:rsidRPr="00EE6D38" w:rsidRDefault="00BC3E5B" w:rsidP="00BC3E5B">
      <w:pPr>
        <w:spacing w:after="134" w:line="259" w:lineRule="auto"/>
        <w:ind w:left="2642"/>
        <w:rPr>
          <w:lang w:val="ru-RU"/>
        </w:rPr>
      </w:pPr>
      <w:r w:rsidRPr="00EE6D38">
        <w:rPr>
          <w:lang w:val="ru-RU"/>
        </w:rPr>
        <w:t xml:space="preserve">нарушениях, содержащих признаки административного правонарушения &lt;1&gt; </w:t>
      </w:r>
    </w:p>
    <w:p w14:paraId="7F25F46C" w14:textId="77777777" w:rsidR="00BC3E5B" w:rsidRPr="00EE6D38" w:rsidRDefault="00BC3E5B" w:rsidP="00BC3E5B">
      <w:pPr>
        <w:spacing w:after="0" w:line="259" w:lineRule="auto"/>
        <w:ind w:left="65" w:firstLine="0"/>
        <w:jc w:val="center"/>
        <w:rPr>
          <w:lang w:val="ru-RU"/>
        </w:rPr>
      </w:pPr>
      <w:r w:rsidRPr="00EE6D38">
        <w:rPr>
          <w:sz w:val="26"/>
          <w:lang w:val="ru-RU"/>
        </w:rPr>
        <w:t xml:space="preserve"> </w:t>
      </w:r>
    </w:p>
    <w:tbl>
      <w:tblPr>
        <w:tblStyle w:val="TableGrid"/>
        <w:tblW w:w="14560" w:type="dxa"/>
        <w:tblInd w:w="5" w:type="dxa"/>
        <w:tblCellMar>
          <w:top w:w="72" w:type="dxa"/>
          <w:left w:w="108" w:type="dxa"/>
        </w:tblCellMar>
        <w:tblLook w:val="04A0" w:firstRow="1" w:lastRow="0" w:firstColumn="1" w:lastColumn="0" w:noHBand="0" w:noVBand="1"/>
      </w:tblPr>
      <w:tblGrid>
        <w:gridCol w:w="1056"/>
        <w:gridCol w:w="8720"/>
        <w:gridCol w:w="4784"/>
      </w:tblGrid>
      <w:tr w:rsidR="00BC3E5B" w:rsidRPr="00B7199B" w14:paraId="43F2CE58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EC6B2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 </w:t>
            </w:r>
          </w:p>
        </w:tc>
        <w:tc>
          <w:tcPr>
            <w:tcW w:w="1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976C" w14:textId="77777777" w:rsidR="00BC3E5B" w:rsidRPr="00EE6D38" w:rsidRDefault="00BC3E5B" w:rsidP="0034709A">
            <w:pPr>
              <w:spacing w:after="0" w:line="259" w:lineRule="auto"/>
              <w:ind w:left="0" w:right="108" w:firstLine="0"/>
              <w:jc w:val="center"/>
              <w:rPr>
                <w:lang w:val="ru-RU"/>
              </w:rPr>
            </w:pPr>
            <w:r w:rsidRPr="00EE6D38">
              <w:rPr>
                <w:lang w:val="ru-RU"/>
              </w:rPr>
              <w:t xml:space="preserve">Сведения о члене саморегулируемой организации в сфере финансового рынка (далее – СРО) </w:t>
            </w:r>
          </w:p>
        </w:tc>
      </w:tr>
      <w:tr w:rsidR="00BC3E5B" w:rsidRPr="00B7199B" w14:paraId="25102E34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E414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1.1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B280" w14:textId="77777777" w:rsidR="00BC3E5B" w:rsidRPr="00EE6D3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Полное фирменное (при наличии) наименование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AD2C" w14:textId="77777777" w:rsidR="00BC3E5B" w:rsidRPr="00EE6D3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BC3E5B" w:rsidRPr="00B7199B" w14:paraId="189DCAE0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43B9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1.2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114F" w14:textId="77777777" w:rsidR="00BC3E5B" w:rsidRPr="00EE6D3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Сокращенное фирменное (при наличии) наименование (при наличии)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DC56" w14:textId="77777777" w:rsidR="00BC3E5B" w:rsidRPr="00EE6D3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BC3E5B" w14:paraId="012C9769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C21F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1.3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1BCA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Идентификационный</w:t>
            </w:r>
            <w:proofErr w:type="spellEnd"/>
            <w:r>
              <w:t xml:space="preserve"> </w:t>
            </w:r>
            <w:proofErr w:type="spellStart"/>
            <w:r>
              <w:t>номер</w:t>
            </w:r>
            <w:proofErr w:type="spellEnd"/>
            <w:r>
              <w:t xml:space="preserve"> </w:t>
            </w:r>
            <w:proofErr w:type="spellStart"/>
            <w:r>
              <w:t>налогоплательщика</w:t>
            </w:r>
            <w:proofErr w:type="spellEnd"/>
            <w:r>
              <w:t xml:space="preserve"> (ИНН)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1065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C3E5B" w:rsidRPr="00B7199B" w14:paraId="71838F07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4AC6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1.4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52AD" w14:textId="77777777" w:rsidR="00BC3E5B" w:rsidRPr="00EE6D3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Основной государственный регистрационный номер (ОГРН)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7FA4" w14:textId="77777777" w:rsidR="00BC3E5B" w:rsidRPr="00EE6D3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BC3E5B" w:rsidRPr="00B7199B" w14:paraId="433BE7D2" w14:textId="77777777" w:rsidTr="0034709A">
        <w:trPr>
          <w:trHeight w:val="81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FCEF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1.5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48F1" w14:textId="77777777" w:rsidR="00BC3E5B" w:rsidRPr="00EE6D3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Дата </w:t>
            </w:r>
            <w:r w:rsidRPr="00EE6D38">
              <w:rPr>
                <w:lang w:val="ru-RU"/>
              </w:rPr>
              <w:tab/>
              <w:t xml:space="preserve">внесения </w:t>
            </w:r>
            <w:r w:rsidRPr="00EE6D38">
              <w:rPr>
                <w:lang w:val="ru-RU"/>
              </w:rPr>
              <w:tab/>
              <w:t xml:space="preserve">сведений </w:t>
            </w:r>
            <w:r w:rsidRPr="00EE6D38">
              <w:rPr>
                <w:lang w:val="ru-RU"/>
              </w:rPr>
              <w:tab/>
              <w:t xml:space="preserve">в </w:t>
            </w:r>
            <w:r w:rsidRPr="00EE6D38">
              <w:rPr>
                <w:lang w:val="ru-RU"/>
              </w:rPr>
              <w:tab/>
              <w:t xml:space="preserve">единый </w:t>
            </w:r>
            <w:r w:rsidRPr="00EE6D38">
              <w:rPr>
                <w:lang w:val="ru-RU"/>
              </w:rPr>
              <w:tab/>
              <w:t xml:space="preserve">государственный </w:t>
            </w:r>
            <w:r w:rsidRPr="00EE6D38">
              <w:rPr>
                <w:lang w:val="ru-RU"/>
              </w:rPr>
              <w:tab/>
              <w:t xml:space="preserve">реестр юридических лиц 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49DF" w14:textId="77777777" w:rsidR="00BC3E5B" w:rsidRPr="00EE6D3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BC3E5B" w14:paraId="05EE3339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4E22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1.6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6F4D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Номер</w:t>
            </w:r>
            <w:proofErr w:type="spellEnd"/>
            <w:r>
              <w:t xml:space="preserve"> </w:t>
            </w:r>
            <w:proofErr w:type="spellStart"/>
            <w:r>
              <w:t>контактного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  <w:r>
              <w:t xml:space="preserve">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CE0B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C3E5B" w14:paraId="1BECCFEF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C02A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1.7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D66A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Адрес</w:t>
            </w:r>
            <w:proofErr w:type="spellEnd"/>
            <w:r>
              <w:t xml:space="preserve"> </w:t>
            </w:r>
            <w:proofErr w:type="spellStart"/>
            <w:r>
              <w:t>электронной</w:t>
            </w:r>
            <w:proofErr w:type="spellEnd"/>
            <w:r>
              <w:t xml:space="preserve"> </w:t>
            </w:r>
            <w:proofErr w:type="spellStart"/>
            <w:r>
              <w:t>почты</w:t>
            </w:r>
            <w:proofErr w:type="spellEnd"/>
            <w:r>
              <w:t xml:space="preserve">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5B19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C3E5B" w:rsidRPr="00B7199B" w14:paraId="0E66E99F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D56B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1.8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62A7" w14:textId="77777777" w:rsidR="00BC3E5B" w:rsidRPr="00EE6D38" w:rsidRDefault="00BC3E5B" w:rsidP="0034709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EE6D38">
              <w:rPr>
                <w:lang w:val="ru-RU"/>
              </w:rPr>
              <w:t xml:space="preserve">Адрес, указанный в едином государственном реестре юридических лиц 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9962" w14:textId="77777777" w:rsidR="00BC3E5B" w:rsidRPr="00EE6D3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EE6D38">
              <w:rPr>
                <w:lang w:val="ru-RU"/>
              </w:rPr>
              <w:t xml:space="preserve"> </w:t>
            </w:r>
          </w:p>
        </w:tc>
      </w:tr>
      <w:tr w:rsidR="00BC3E5B" w:rsidRPr="00B7199B" w14:paraId="3D7284D0" w14:textId="77777777" w:rsidTr="0034709A">
        <w:trPr>
          <w:trHeight w:val="1136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21E6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1.9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A43AF" w14:textId="77777777" w:rsidR="00BC3E5B" w:rsidRPr="00390D78" w:rsidRDefault="00BC3E5B" w:rsidP="0034709A">
            <w:pPr>
              <w:spacing w:after="0" w:line="259" w:lineRule="auto"/>
              <w:ind w:left="0" w:right="108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Сведения о мерах, направленных на получение и проверку актуальной информации о члене СРО, имеющей значение для последующего производства по делу об административном правонарушении &lt;2&gt;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3CDA" w14:textId="77777777" w:rsidR="00BC3E5B" w:rsidRPr="00390D7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BC3E5B" w:rsidRPr="00B7199B" w14:paraId="26F668FE" w14:textId="77777777" w:rsidTr="0034709A">
        <w:trPr>
          <w:trHeight w:val="81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EA1D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1.10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5079" w14:textId="77777777" w:rsidR="00BC3E5B" w:rsidRPr="00390D78" w:rsidRDefault="00BC3E5B" w:rsidP="0034709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Сведения о должностном лице, причастном к совершению нарушения (при наличии) &lt;3&gt;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0833" w14:textId="77777777" w:rsidR="00BC3E5B" w:rsidRPr="00390D7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BC3E5B" w14:paraId="53DFA288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914B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lastRenderedPageBreak/>
              <w:t xml:space="preserve">2 </w:t>
            </w:r>
          </w:p>
        </w:tc>
        <w:tc>
          <w:tcPr>
            <w:tcW w:w="1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CCDB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proofErr w:type="spellStart"/>
            <w:r>
              <w:t>Сведения</w:t>
            </w:r>
            <w:proofErr w:type="spellEnd"/>
            <w:r>
              <w:t xml:space="preserve"> о </w:t>
            </w:r>
            <w:proofErr w:type="spellStart"/>
            <w:r>
              <w:t>выявленных</w:t>
            </w:r>
            <w:proofErr w:type="spellEnd"/>
            <w:r>
              <w:t xml:space="preserve"> </w:t>
            </w:r>
            <w:proofErr w:type="spellStart"/>
            <w:r>
              <w:t>нарушениях</w:t>
            </w:r>
            <w:proofErr w:type="spellEnd"/>
            <w:r>
              <w:t xml:space="preserve"> &lt;4&gt; </w:t>
            </w:r>
          </w:p>
        </w:tc>
      </w:tr>
      <w:tr w:rsidR="00BC3E5B" w:rsidRPr="00B7199B" w14:paraId="15E2396E" w14:textId="77777777" w:rsidTr="0034709A">
        <w:trPr>
          <w:trHeight w:val="81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255B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2.1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E7C1" w14:textId="77777777" w:rsidR="00BC3E5B" w:rsidRPr="00390D78" w:rsidRDefault="00BC3E5B" w:rsidP="0034709A">
            <w:pPr>
              <w:spacing w:after="0" w:line="259" w:lineRule="auto"/>
              <w:ind w:left="0" w:right="34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Сведения о лице, в действии (бездействии) которого имеются признаки состава административного правонарушения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BACD6" w14:textId="77777777" w:rsidR="00BC3E5B" w:rsidRPr="00390D78" w:rsidRDefault="00BC3E5B" w:rsidP="0034709A">
            <w:pPr>
              <w:spacing w:after="0" w:line="259" w:lineRule="auto"/>
              <w:ind w:left="0" w:right="38" w:firstLine="0"/>
              <w:jc w:val="center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BC3E5B" w:rsidRPr="00B7199B" w14:paraId="57F1970B" w14:textId="77777777" w:rsidTr="0034709A">
        <w:trPr>
          <w:trHeight w:val="81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E078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2.2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1538" w14:textId="77777777" w:rsidR="00BC3E5B" w:rsidRPr="00390D7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Дата и время совершения предполагаемого административного правонарушения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3AC9C" w14:textId="77777777" w:rsidR="00BC3E5B" w:rsidRPr="00390D78" w:rsidRDefault="00BC3E5B" w:rsidP="0034709A">
            <w:pPr>
              <w:spacing w:after="0" w:line="259" w:lineRule="auto"/>
              <w:ind w:left="0" w:right="38" w:firstLine="0"/>
              <w:jc w:val="center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BC3E5B" w:rsidRPr="00B7199B" w14:paraId="1B9BDBEC" w14:textId="77777777" w:rsidTr="0034709A">
        <w:trPr>
          <w:trHeight w:val="81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C5E94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2.3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4EF3" w14:textId="77777777" w:rsidR="00BC3E5B" w:rsidRPr="00390D7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Место совершения предполагаемого административного правонарушения 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8B6E" w14:textId="77777777" w:rsidR="00BC3E5B" w:rsidRPr="00390D78" w:rsidRDefault="00BC3E5B" w:rsidP="0034709A">
            <w:pPr>
              <w:spacing w:after="0" w:line="259" w:lineRule="auto"/>
              <w:ind w:left="0" w:right="38" w:firstLine="0"/>
              <w:jc w:val="center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BC3E5B" w:rsidRPr="00B7199B" w14:paraId="0AFB711F" w14:textId="77777777" w:rsidTr="0034709A">
        <w:trPr>
          <w:trHeight w:val="81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A1DC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2.4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4672" w14:textId="77777777" w:rsidR="00BC3E5B" w:rsidRPr="00390D78" w:rsidRDefault="00BC3E5B" w:rsidP="0034709A">
            <w:pPr>
              <w:spacing w:after="0" w:line="259" w:lineRule="auto"/>
              <w:ind w:left="0" w:right="88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Дата выявления предполагаемого административного правонарушения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EDE" w14:textId="77777777" w:rsidR="00BC3E5B" w:rsidRPr="00390D78" w:rsidRDefault="00BC3E5B" w:rsidP="0034709A">
            <w:pPr>
              <w:spacing w:after="0" w:line="259" w:lineRule="auto"/>
              <w:ind w:left="0" w:right="38" w:firstLine="0"/>
              <w:jc w:val="center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BC3E5B" w:rsidRPr="00B7199B" w14:paraId="1F56D825" w14:textId="77777777" w:rsidTr="0034709A">
        <w:trPr>
          <w:trHeight w:val="1136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56E6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2.5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AEF1" w14:textId="77777777" w:rsidR="00BC3E5B" w:rsidRPr="00390D78" w:rsidRDefault="00BC3E5B" w:rsidP="0034709A">
            <w:pPr>
              <w:spacing w:after="0" w:line="259" w:lineRule="auto"/>
              <w:ind w:left="0" w:right="108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Статья Кодекса Российской Федерации об административных правонарушениях, предусматривающая </w:t>
            </w:r>
            <w:proofErr w:type="gramStart"/>
            <w:r w:rsidRPr="00390D78">
              <w:rPr>
                <w:lang w:val="ru-RU"/>
              </w:rPr>
              <w:t>ответственность  за</w:t>
            </w:r>
            <w:proofErr w:type="gramEnd"/>
            <w:r w:rsidRPr="00390D78">
              <w:rPr>
                <w:lang w:val="ru-RU"/>
              </w:rPr>
              <w:t xml:space="preserve"> совершение соответствующего административного правонарушения 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10EB" w14:textId="77777777" w:rsidR="00BC3E5B" w:rsidRPr="00390D7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BC3E5B" w:rsidRPr="00B7199B" w14:paraId="5A991A22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D5F0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2.6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3181" w14:textId="77777777" w:rsidR="00BC3E5B" w:rsidRPr="00390D7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Информация об устранении нарушения (при наличии)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E91E" w14:textId="77777777" w:rsidR="00BC3E5B" w:rsidRPr="00390D78" w:rsidRDefault="00BC3E5B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BC3E5B" w14:paraId="47726542" w14:textId="77777777" w:rsidTr="0034709A">
        <w:trPr>
          <w:trHeight w:val="81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7C78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2.7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D393" w14:textId="77777777" w:rsidR="00BC3E5B" w:rsidRPr="00390D78" w:rsidRDefault="00BC3E5B" w:rsidP="0034709A">
            <w:pPr>
              <w:tabs>
                <w:tab w:val="center" w:pos="2315"/>
                <w:tab w:val="center" w:pos="3069"/>
                <w:tab w:val="center" w:pos="4283"/>
                <w:tab w:val="center" w:pos="5684"/>
                <w:tab w:val="right" w:pos="8612"/>
              </w:tabs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Предложение </w:t>
            </w:r>
            <w:r w:rsidRPr="00390D78">
              <w:rPr>
                <w:lang w:val="ru-RU"/>
              </w:rPr>
              <w:tab/>
            </w:r>
            <w:r>
              <w:t>C</w:t>
            </w:r>
            <w:r w:rsidRPr="00390D78">
              <w:rPr>
                <w:lang w:val="ru-RU"/>
              </w:rPr>
              <w:t xml:space="preserve">РО </w:t>
            </w:r>
            <w:r w:rsidRPr="00390D78">
              <w:rPr>
                <w:lang w:val="ru-RU"/>
              </w:rPr>
              <w:tab/>
              <w:t xml:space="preserve">о </w:t>
            </w:r>
            <w:r w:rsidRPr="00390D78">
              <w:rPr>
                <w:lang w:val="ru-RU"/>
              </w:rPr>
              <w:tab/>
              <w:t xml:space="preserve">применении </w:t>
            </w:r>
            <w:r w:rsidRPr="00390D78">
              <w:rPr>
                <w:lang w:val="ru-RU"/>
              </w:rPr>
              <w:tab/>
              <w:t xml:space="preserve">мер, </w:t>
            </w:r>
            <w:r w:rsidRPr="00390D78">
              <w:rPr>
                <w:lang w:val="ru-RU"/>
              </w:rPr>
              <w:tab/>
              <w:t xml:space="preserve">предусмотренных </w:t>
            </w:r>
          </w:p>
          <w:p w14:paraId="5EB468EB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законодательством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выявленное</w:t>
            </w:r>
            <w:proofErr w:type="spellEnd"/>
            <w:r>
              <w:t xml:space="preserve"> </w:t>
            </w:r>
            <w:proofErr w:type="spellStart"/>
            <w:r>
              <w:t>правонарушение</w:t>
            </w:r>
            <w:proofErr w:type="spellEnd"/>
            <w:r>
              <w:t xml:space="preserve">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FA41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C3E5B" w14:paraId="527AF5BD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600F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2.8 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D313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Мотивированное</w:t>
            </w:r>
            <w:proofErr w:type="spellEnd"/>
            <w:r>
              <w:t xml:space="preserve"> </w:t>
            </w:r>
            <w:proofErr w:type="spellStart"/>
            <w:r>
              <w:t>мнение</w:t>
            </w:r>
            <w:proofErr w:type="spellEnd"/>
            <w:r>
              <w:t xml:space="preserve"> &lt;5&gt;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5F83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C3E5B" w14:paraId="676FCC3A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22A2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3 </w:t>
            </w:r>
          </w:p>
        </w:tc>
        <w:tc>
          <w:tcPr>
            <w:tcW w:w="1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8BEC" w14:textId="77777777" w:rsidR="00BC3E5B" w:rsidRDefault="00BC3E5B" w:rsidP="0034709A">
            <w:pPr>
              <w:spacing w:after="0" w:line="259" w:lineRule="auto"/>
              <w:ind w:left="0" w:right="178" w:firstLine="0"/>
              <w:jc w:val="center"/>
            </w:pPr>
            <w:proofErr w:type="spellStart"/>
            <w:r>
              <w:t>Подтверждающие</w:t>
            </w:r>
            <w:proofErr w:type="spellEnd"/>
            <w:r>
              <w:t xml:space="preserve"> </w:t>
            </w:r>
            <w:proofErr w:type="spellStart"/>
            <w:r>
              <w:t>документы</w:t>
            </w:r>
            <w:proofErr w:type="spellEnd"/>
            <w:r>
              <w:t xml:space="preserve"> </w:t>
            </w:r>
            <w:proofErr w:type="gramStart"/>
            <w:r>
              <w:t>( _</w:t>
            </w:r>
            <w:proofErr w:type="gramEnd"/>
            <w:r>
              <w:t xml:space="preserve">_ф., </w:t>
            </w:r>
            <w:proofErr w:type="spellStart"/>
            <w:r>
              <w:t>прилагаются</w:t>
            </w:r>
            <w:proofErr w:type="spellEnd"/>
            <w:r>
              <w:t xml:space="preserve">) &lt;6&gt;  </w:t>
            </w:r>
          </w:p>
        </w:tc>
      </w:tr>
      <w:tr w:rsidR="00BC3E5B" w14:paraId="3A4E2F12" w14:textId="77777777" w:rsidTr="0034709A">
        <w:trPr>
          <w:trHeight w:val="49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B1B3" w14:textId="77777777" w:rsidR="00BC3E5B" w:rsidRDefault="00BC3E5B" w:rsidP="0034709A">
            <w:pPr>
              <w:spacing w:after="0" w:line="259" w:lineRule="auto"/>
              <w:ind w:left="0" w:right="108" w:firstLine="0"/>
              <w:jc w:val="center"/>
            </w:pPr>
            <w:r>
              <w:t xml:space="preserve">3.1 </w:t>
            </w:r>
          </w:p>
        </w:tc>
        <w:tc>
          <w:tcPr>
            <w:tcW w:w="1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F7B2" w14:textId="77777777" w:rsidR="00BC3E5B" w:rsidRDefault="00BC3E5B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6470A359" w14:textId="49CE4EB7" w:rsidR="00BC3E5B" w:rsidRPr="00774AE6" w:rsidRDefault="00BC3E5B" w:rsidP="00BC3E5B">
      <w:pPr>
        <w:spacing w:after="190" w:line="259" w:lineRule="auto"/>
        <w:ind w:left="0" w:firstLine="0"/>
        <w:jc w:val="left"/>
        <w:rPr>
          <w:lang w:val="ru-RU"/>
        </w:rPr>
      </w:pPr>
      <w:r w:rsidRPr="00774AE6">
        <w:rPr>
          <w:sz w:val="24"/>
          <w:lang w:val="ru-RU"/>
        </w:rPr>
        <w:t xml:space="preserve"> </w:t>
      </w:r>
      <w:r w:rsidRPr="00774AE6">
        <w:rPr>
          <w:sz w:val="24"/>
          <w:lang w:val="ru-RU"/>
        </w:rPr>
        <w:tab/>
        <w:t xml:space="preserve">             </w:t>
      </w:r>
      <w:r w:rsidRPr="00774AE6">
        <w:rPr>
          <w:sz w:val="24"/>
          <w:lang w:val="ru-RU"/>
        </w:rPr>
        <w:tab/>
        <w:t xml:space="preserve">  </w:t>
      </w:r>
      <w:r w:rsidRPr="00774AE6">
        <w:rPr>
          <w:sz w:val="24"/>
          <w:lang w:val="ru-RU"/>
        </w:rPr>
        <w:tab/>
        <w:t xml:space="preserve">    </w:t>
      </w:r>
      <w:r w:rsidRPr="00774AE6">
        <w:rPr>
          <w:sz w:val="24"/>
          <w:lang w:val="ru-RU"/>
        </w:rPr>
        <w:tab/>
        <w:t xml:space="preserve">  </w:t>
      </w:r>
      <w:r>
        <w:rPr>
          <w:lang w:val="ru-RU"/>
        </w:rPr>
        <w:t>Директор МА СКПК «</w:t>
      </w:r>
      <w:proofErr w:type="gramStart"/>
      <w:r>
        <w:rPr>
          <w:lang w:val="ru-RU"/>
        </w:rPr>
        <w:t>Единство»</w:t>
      </w:r>
      <w:r w:rsidRPr="00390D78">
        <w:rPr>
          <w:sz w:val="24"/>
          <w:lang w:val="ru-RU"/>
        </w:rPr>
        <w:t xml:space="preserve">   </w:t>
      </w:r>
      <w:proofErr w:type="gramEnd"/>
      <w:r w:rsidRPr="00390D78">
        <w:rPr>
          <w:sz w:val="24"/>
          <w:lang w:val="ru-RU"/>
        </w:rPr>
        <w:t xml:space="preserve">                  </w:t>
      </w:r>
      <w:r w:rsidRPr="00390D78">
        <w:rPr>
          <w:sz w:val="24"/>
          <w:lang w:val="ru-RU"/>
        </w:rPr>
        <w:tab/>
        <w:t xml:space="preserve">          (подпись) </w:t>
      </w:r>
      <w:r w:rsidRPr="00390D78">
        <w:rPr>
          <w:sz w:val="24"/>
          <w:lang w:val="ru-RU"/>
        </w:rPr>
        <w:tab/>
        <w:t xml:space="preserve">  </w:t>
      </w:r>
      <w:r w:rsidR="002A4685">
        <w:rPr>
          <w:sz w:val="24"/>
          <w:lang w:val="ru-RU"/>
        </w:rPr>
        <w:t>ФИО</w:t>
      </w:r>
      <w:r w:rsidRPr="00390D78">
        <w:rPr>
          <w:sz w:val="24"/>
          <w:lang w:val="ru-RU"/>
        </w:rPr>
        <w:t xml:space="preserve"> </w:t>
      </w:r>
    </w:p>
    <w:p w14:paraId="3F03E628" w14:textId="77777777" w:rsidR="00BC3E5B" w:rsidRDefault="00BC3E5B" w:rsidP="00BC3E5B">
      <w:pPr>
        <w:tabs>
          <w:tab w:val="center" w:pos="2451"/>
          <w:tab w:val="center" w:pos="4956"/>
          <w:tab w:val="center" w:pos="5664"/>
          <w:tab w:val="center" w:pos="6372"/>
          <w:tab w:val="center" w:pos="7080"/>
          <w:tab w:val="center" w:pos="7788"/>
          <w:tab w:val="center" w:pos="8496"/>
        </w:tabs>
        <w:spacing w:after="136" w:line="259" w:lineRule="auto"/>
        <w:ind w:left="0" w:firstLine="0"/>
        <w:jc w:val="left"/>
        <w:rPr>
          <w:lang w:val="ru-RU"/>
        </w:rPr>
        <w:sectPr w:rsidR="00BC3E5B" w:rsidSect="00BC3E5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1201431" w14:textId="77777777" w:rsidR="00BC3E5B" w:rsidRPr="00390D78" w:rsidRDefault="00BC3E5B" w:rsidP="00BC3E5B">
      <w:pPr>
        <w:tabs>
          <w:tab w:val="center" w:pos="2451"/>
          <w:tab w:val="center" w:pos="4956"/>
          <w:tab w:val="center" w:pos="5664"/>
          <w:tab w:val="center" w:pos="6372"/>
          <w:tab w:val="center" w:pos="7080"/>
          <w:tab w:val="center" w:pos="7788"/>
          <w:tab w:val="center" w:pos="8496"/>
        </w:tabs>
        <w:spacing w:after="136" w:line="259" w:lineRule="auto"/>
        <w:ind w:left="0" w:firstLine="0"/>
        <w:jc w:val="left"/>
        <w:rPr>
          <w:lang w:val="ru-RU"/>
        </w:rPr>
      </w:pPr>
      <w:r w:rsidRPr="00390D78">
        <w:rPr>
          <w:lang w:val="ru-RU"/>
        </w:rPr>
        <w:lastRenderedPageBreak/>
        <w:t xml:space="preserve">&lt;1&gt; Заполняются все строки. 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</w:p>
    <w:p w14:paraId="76B38140" w14:textId="77777777" w:rsidR="00BC3E5B" w:rsidRPr="00390D78" w:rsidRDefault="00BC3E5B" w:rsidP="00BC3E5B">
      <w:pPr>
        <w:ind w:left="-4"/>
        <w:rPr>
          <w:lang w:val="ru-RU"/>
        </w:rPr>
      </w:pPr>
      <w:r w:rsidRPr="00390D78">
        <w:rPr>
          <w:lang w:val="ru-RU"/>
        </w:rPr>
        <w:t xml:space="preserve"> В случае отсутствия сведений ставится прочерк (не применимо к строкам 1.1, 1.3 – 1.8, 2.1 – 2.5, 2.7, 2.8, разделу 3 настоящей формы).   </w:t>
      </w:r>
    </w:p>
    <w:p w14:paraId="5F72725A" w14:textId="77777777" w:rsidR="00BC3E5B" w:rsidRPr="00390D78" w:rsidRDefault="00BC3E5B" w:rsidP="00BC3E5B">
      <w:pPr>
        <w:ind w:left="-4"/>
        <w:rPr>
          <w:lang w:val="ru-RU"/>
        </w:rPr>
      </w:pPr>
      <w:r w:rsidRPr="00390D78">
        <w:rPr>
          <w:lang w:val="ru-RU"/>
        </w:rPr>
        <w:t xml:space="preserve"> &lt;2&gt; Указываются сведения, полученные в рамках информационного взаимодействия с членом СРО (из запросов СРО, направленных в адрес ее члена, иных источников информации (с указанием наименования источника).  &lt;3&gt; Фамилия, имя, отчество (последнее при наличии), дата и место рождения, дата и место регистрации (проживания), реквизиты документа, удостоверяющего личность (серия и номер, дата выдачи, наименование органа, выдавшего документ).        </w:t>
      </w:r>
    </w:p>
    <w:p w14:paraId="4499DB82" w14:textId="77777777" w:rsidR="00BC3E5B" w:rsidRPr="00390D78" w:rsidRDefault="00BC3E5B" w:rsidP="00BC3E5B">
      <w:pPr>
        <w:ind w:left="-4"/>
        <w:rPr>
          <w:lang w:val="ru-RU"/>
        </w:rPr>
      </w:pPr>
      <w:r w:rsidRPr="00390D78">
        <w:rPr>
          <w:lang w:val="ru-RU"/>
        </w:rPr>
        <w:t xml:space="preserve"> &lt;4&gt; В случае выявления признаков нескольких административных правонарушений разделы 2 и 3 заполняются относительно каждого предполагаемого правонарушения.        </w:t>
      </w:r>
    </w:p>
    <w:p w14:paraId="5D86EAE2" w14:textId="77777777" w:rsidR="00BC3E5B" w:rsidRPr="00390D78" w:rsidRDefault="00BC3E5B" w:rsidP="00BC3E5B">
      <w:pPr>
        <w:ind w:left="-4"/>
        <w:rPr>
          <w:lang w:val="ru-RU"/>
        </w:rPr>
      </w:pPr>
      <w:r w:rsidRPr="00390D78">
        <w:rPr>
          <w:lang w:val="ru-RU"/>
        </w:rPr>
        <w:t xml:space="preserve"> &lt;5&gt; Указываются основания для применения Банком России мер надзорного реагирования со ссылкой на структурные единицы федеральных законов, содержащие компетенцию Банка России на применение меры надзорного реагирования, описание допущенного нарушения с указанием факта допущенного нарушения и фактических обстоятельств (состава и события правонарушения), а также информация о наличии в действии (бездействии) члена СРО и его должностного лица признаков административного правонарушения.       </w:t>
      </w:r>
    </w:p>
    <w:p w14:paraId="5BBA927F" w14:textId="544DC987" w:rsidR="001A4080" w:rsidRDefault="00BC3E5B" w:rsidP="00BC3E5B">
      <w:pPr>
        <w:ind w:left="-4"/>
        <w:rPr>
          <w:lang w:val="ru-RU"/>
        </w:rPr>
      </w:pPr>
      <w:r w:rsidRPr="00390D78">
        <w:rPr>
          <w:lang w:val="ru-RU"/>
        </w:rPr>
        <w:t xml:space="preserve"> &lt;6&gt; Общее количество файлов, полное наименование каждого электронного документа и его реквизиты в системе документооборота СРО (при наличии)</w:t>
      </w:r>
    </w:p>
    <w:p w14:paraId="71009940" w14:textId="77777777" w:rsidR="00BC3E5B" w:rsidRDefault="00BC3E5B" w:rsidP="00BC3E5B">
      <w:pPr>
        <w:ind w:left="-4"/>
        <w:rPr>
          <w:lang w:val="ru-RU"/>
        </w:rPr>
        <w:sectPr w:rsidR="00BC3E5B" w:rsidSect="00BC3E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23CE082" w14:textId="4434290F" w:rsidR="00CD3865" w:rsidRPr="00390D78" w:rsidRDefault="00CD3865" w:rsidP="00CD3865">
      <w:pPr>
        <w:spacing w:after="132" w:line="259" w:lineRule="auto"/>
        <w:ind w:left="10" w:right="-15"/>
        <w:jc w:val="right"/>
        <w:rPr>
          <w:lang w:val="ru-RU"/>
        </w:rPr>
      </w:pPr>
      <w:r w:rsidRPr="00390D78">
        <w:rPr>
          <w:lang w:val="ru-RU"/>
        </w:rPr>
        <w:lastRenderedPageBreak/>
        <w:t>Приложение 4</w:t>
      </w:r>
      <w:r w:rsidR="002A4685" w:rsidRPr="002A4685">
        <w:rPr>
          <w:lang w:val="ru-RU"/>
        </w:rPr>
        <w:t xml:space="preserve"> </w:t>
      </w:r>
      <w:r w:rsidR="002A4685">
        <w:rPr>
          <w:lang w:val="ru-RU"/>
        </w:rPr>
        <w:t xml:space="preserve">к Системе мер МА СКПК «Единство» (в ред. от </w:t>
      </w:r>
      <w:ins w:id="13" w:author="Владимир Зимин" w:date="2024-07-24T14:51:00Z" w16du:dateUtc="2024-07-24T11:51:00Z">
        <w:r w:rsidR="00B7199B">
          <w:rPr>
            <w:lang w:val="ru-RU"/>
          </w:rPr>
          <w:t>24</w:t>
        </w:r>
      </w:ins>
      <w:del w:id="14" w:author="Владимир Зимин" w:date="2024-07-24T14:51:00Z" w16du:dateUtc="2024-07-24T11:51:00Z">
        <w:r w:rsidR="00785DC9" w:rsidDel="00B7199B">
          <w:rPr>
            <w:lang w:val="ru-RU"/>
          </w:rPr>
          <w:delText>18</w:delText>
        </w:r>
      </w:del>
      <w:r w:rsidR="002A4685">
        <w:rPr>
          <w:lang w:val="ru-RU"/>
        </w:rPr>
        <w:t>.0</w:t>
      </w:r>
      <w:ins w:id="15" w:author="Владимир Зимин" w:date="2024-07-24T14:51:00Z" w16du:dateUtc="2024-07-24T11:51:00Z">
        <w:r w:rsidR="00B7199B">
          <w:rPr>
            <w:lang w:val="ru-RU"/>
          </w:rPr>
          <w:t>7</w:t>
        </w:r>
      </w:ins>
      <w:del w:id="16" w:author="Владимир Зимин" w:date="2024-07-24T14:51:00Z" w16du:dateUtc="2024-07-24T11:51:00Z">
        <w:r w:rsidR="00785DC9" w:rsidDel="00B7199B">
          <w:rPr>
            <w:lang w:val="ru-RU"/>
          </w:rPr>
          <w:delText>1</w:delText>
        </w:r>
      </w:del>
      <w:r w:rsidR="002A4685">
        <w:rPr>
          <w:lang w:val="ru-RU"/>
        </w:rPr>
        <w:t>.202</w:t>
      </w:r>
      <w:r w:rsidR="00785DC9">
        <w:rPr>
          <w:lang w:val="ru-RU"/>
        </w:rPr>
        <w:t>4</w:t>
      </w:r>
      <w:r w:rsidR="002A4685">
        <w:rPr>
          <w:lang w:val="ru-RU"/>
        </w:rPr>
        <w:t xml:space="preserve"> г.)</w:t>
      </w:r>
      <w:r w:rsidRPr="00390D78">
        <w:rPr>
          <w:lang w:val="ru-RU"/>
        </w:rPr>
        <w:t xml:space="preserve"> </w:t>
      </w:r>
    </w:p>
    <w:p w14:paraId="647DA5A1" w14:textId="77777777" w:rsidR="00CD3865" w:rsidRPr="00390D78" w:rsidRDefault="00CD3865" w:rsidP="00CD3865">
      <w:pPr>
        <w:spacing w:line="259" w:lineRule="auto"/>
        <w:ind w:left="408"/>
        <w:rPr>
          <w:lang w:val="ru-RU"/>
        </w:rPr>
      </w:pPr>
      <w:r w:rsidRPr="00390D78">
        <w:rPr>
          <w:lang w:val="ru-RU"/>
        </w:rPr>
        <w:t xml:space="preserve">Информация о наличии оснований для направления в суд заявления о ликвидации сельскохозяйственного кредитного потребительского кооператива &lt;1&gt; </w:t>
      </w:r>
    </w:p>
    <w:p w14:paraId="4347F97D" w14:textId="77777777" w:rsidR="00CD3865" w:rsidRPr="00390D78" w:rsidRDefault="00CD3865" w:rsidP="00CD3865">
      <w:pPr>
        <w:spacing w:after="0" w:line="259" w:lineRule="auto"/>
        <w:ind w:left="284" w:firstLine="0"/>
        <w:jc w:val="center"/>
        <w:rPr>
          <w:lang w:val="ru-RU"/>
        </w:rPr>
      </w:pPr>
      <w:r w:rsidRPr="00390D78">
        <w:rPr>
          <w:sz w:val="26"/>
          <w:lang w:val="ru-RU"/>
        </w:rPr>
        <w:t xml:space="preserve"> </w:t>
      </w:r>
    </w:p>
    <w:tbl>
      <w:tblPr>
        <w:tblStyle w:val="TableGrid"/>
        <w:tblW w:w="14844" w:type="dxa"/>
        <w:tblInd w:w="-557" w:type="dxa"/>
        <w:tblCellMar>
          <w:top w:w="72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46"/>
        <w:gridCol w:w="8647"/>
        <w:gridCol w:w="5351"/>
      </w:tblGrid>
      <w:tr w:rsidR="00CD3865" w:rsidRPr="00B7199B" w14:paraId="2C01AA91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0EBF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8329" w14:textId="77777777" w:rsidR="00CD3865" w:rsidRPr="00390D78" w:rsidRDefault="00CD3865" w:rsidP="0034709A">
            <w:pPr>
              <w:spacing w:after="0" w:line="259" w:lineRule="auto"/>
              <w:ind w:left="0" w:right="70" w:firstLine="0"/>
              <w:jc w:val="center"/>
              <w:rPr>
                <w:lang w:val="ru-RU"/>
              </w:rPr>
            </w:pPr>
            <w:r w:rsidRPr="00390D78">
              <w:rPr>
                <w:lang w:val="ru-RU"/>
              </w:rPr>
              <w:t xml:space="preserve">Сведения о члене саморегулируемой организации в сфере финансового рынка (далее – СРО) </w:t>
            </w:r>
          </w:p>
        </w:tc>
      </w:tr>
      <w:tr w:rsidR="00CD3865" w14:paraId="190811C4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3B04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1.1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E717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наименование</w:t>
            </w:r>
            <w:proofErr w:type="spellEnd"/>
            <w:r>
              <w:t xml:space="preserve">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20A4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3865" w14:paraId="389E1B75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4C0A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1.2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128C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Сокращенное</w:t>
            </w:r>
            <w:proofErr w:type="spellEnd"/>
            <w:r>
              <w:t xml:space="preserve"> </w:t>
            </w:r>
            <w:proofErr w:type="spellStart"/>
            <w:r>
              <w:t>наименование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наличии</w:t>
            </w:r>
            <w:proofErr w:type="spellEnd"/>
            <w:r>
              <w:t xml:space="preserve">)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4273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3865" w:rsidRPr="00B7199B" w14:paraId="1EF8DD32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1DB7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1.3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B086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Основной государственный регистрационный номер (ОГРН)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E39E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CD3865" w14:paraId="4AF367C5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94DD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1.4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C9FC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Идентификационный</w:t>
            </w:r>
            <w:proofErr w:type="spellEnd"/>
            <w:r>
              <w:t xml:space="preserve"> </w:t>
            </w:r>
            <w:proofErr w:type="spellStart"/>
            <w:r>
              <w:t>номер</w:t>
            </w:r>
            <w:proofErr w:type="spellEnd"/>
            <w:r>
              <w:t xml:space="preserve"> </w:t>
            </w:r>
            <w:proofErr w:type="spellStart"/>
            <w:r>
              <w:t>налогоплательщика</w:t>
            </w:r>
            <w:proofErr w:type="spellEnd"/>
            <w:r>
              <w:t xml:space="preserve"> (ИНН)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B15F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3865" w:rsidRPr="00B7199B" w14:paraId="4D5343F2" w14:textId="77777777" w:rsidTr="0034709A">
        <w:trPr>
          <w:trHeight w:val="65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DDBC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1.5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6817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Дата </w:t>
            </w:r>
            <w:r w:rsidRPr="00390D78">
              <w:rPr>
                <w:lang w:val="ru-RU"/>
              </w:rPr>
              <w:tab/>
              <w:t xml:space="preserve">внесения </w:t>
            </w:r>
            <w:r w:rsidRPr="00390D78">
              <w:rPr>
                <w:lang w:val="ru-RU"/>
              </w:rPr>
              <w:tab/>
              <w:t xml:space="preserve">сведений </w:t>
            </w:r>
            <w:r w:rsidRPr="00390D78">
              <w:rPr>
                <w:lang w:val="ru-RU"/>
              </w:rPr>
              <w:tab/>
              <w:t xml:space="preserve">в </w:t>
            </w:r>
            <w:r w:rsidRPr="00390D78">
              <w:rPr>
                <w:lang w:val="ru-RU"/>
              </w:rPr>
              <w:tab/>
              <w:t xml:space="preserve">единый </w:t>
            </w:r>
            <w:r w:rsidRPr="00390D78">
              <w:rPr>
                <w:lang w:val="ru-RU"/>
              </w:rPr>
              <w:tab/>
              <w:t xml:space="preserve">государственный </w:t>
            </w:r>
            <w:r w:rsidRPr="00390D78">
              <w:rPr>
                <w:lang w:val="ru-RU"/>
              </w:rPr>
              <w:tab/>
              <w:t>реестр юридических лиц</w:t>
            </w:r>
            <w:r w:rsidRPr="00390D78">
              <w:rPr>
                <w:rFonts w:ascii="Verdana" w:eastAsia="Verdana" w:hAnsi="Verdana" w:cs="Verdana"/>
                <w:lang w:val="ru-RU"/>
              </w:rPr>
              <w:t xml:space="preserve">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F852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CD3865" w:rsidRPr="00B7199B" w14:paraId="7AA3262B" w14:textId="77777777" w:rsidTr="0034709A">
        <w:trPr>
          <w:trHeight w:val="7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72CF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1.6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2525" w14:textId="77777777" w:rsidR="00CD3865" w:rsidRPr="00390D78" w:rsidRDefault="00CD3865" w:rsidP="0034709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Адрес, указанный в едином государственном реестре юридических лиц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F440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CD3865" w:rsidRPr="00B7199B" w14:paraId="0C2751DA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479D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1.7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445F2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Сведения о единоличном исполнительном органе (при </w:t>
            </w:r>
            <w:proofErr w:type="gramStart"/>
            <w:r w:rsidRPr="00390D78">
              <w:rPr>
                <w:lang w:val="ru-RU"/>
              </w:rPr>
              <w:t>наличии)&lt;</w:t>
            </w:r>
            <w:proofErr w:type="gramEnd"/>
            <w:r w:rsidRPr="00390D78">
              <w:rPr>
                <w:lang w:val="ru-RU"/>
              </w:rPr>
              <w:t xml:space="preserve">2&gt;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550A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CD3865" w:rsidRPr="00B7199B" w14:paraId="4FD485D0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DD5A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1.8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B8A3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Сведения об учредителях (при </w:t>
            </w:r>
            <w:proofErr w:type="gramStart"/>
            <w:r w:rsidRPr="00390D78">
              <w:rPr>
                <w:lang w:val="ru-RU"/>
              </w:rPr>
              <w:t>наличии)&lt;</w:t>
            </w:r>
            <w:proofErr w:type="gramEnd"/>
            <w:r w:rsidRPr="00390D78">
              <w:rPr>
                <w:lang w:val="ru-RU"/>
              </w:rPr>
              <w:t xml:space="preserve">2&gt;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111F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CD3865" w:rsidRPr="00B7199B" w14:paraId="2365605F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5534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1.9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8129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Дата приема в члены СРО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D080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CD3865" w14:paraId="21791EBC" w14:textId="77777777" w:rsidTr="0034709A">
        <w:trPr>
          <w:trHeight w:val="7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D3E3" w14:textId="77777777" w:rsidR="00CD3865" w:rsidRDefault="00CD3865" w:rsidP="0034709A">
            <w:pPr>
              <w:spacing w:after="0" w:line="259" w:lineRule="auto"/>
              <w:ind w:left="70" w:firstLine="0"/>
              <w:jc w:val="left"/>
            </w:pPr>
            <w:r>
              <w:t xml:space="preserve">1.10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67DC" w14:textId="77777777" w:rsidR="00CD3865" w:rsidRPr="00390D78" w:rsidRDefault="00CD3865" w:rsidP="0034709A">
            <w:pPr>
              <w:spacing w:after="20" w:line="259" w:lineRule="auto"/>
              <w:ind w:left="0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Сведения о наличии признаков недействующего юридического лица </w:t>
            </w:r>
          </w:p>
          <w:p w14:paraId="6A3425D5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r>
              <w:t>(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наличии</w:t>
            </w:r>
            <w:proofErr w:type="spellEnd"/>
            <w:r>
              <w:t xml:space="preserve">) &lt;3&gt;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5516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3865" w14:paraId="21148A3A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E1F2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DDFA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proofErr w:type="spellStart"/>
            <w:r>
              <w:t>Сведения</w:t>
            </w:r>
            <w:proofErr w:type="spellEnd"/>
            <w:r>
              <w:t xml:space="preserve"> о </w:t>
            </w:r>
            <w:proofErr w:type="spellStart"/>
            <w:r>
              <w:t>выявленных</w:t>
            </w:r>
            <w:proofErr w:type="spellEnd"/>
            <w:r>
              <w:t xml:space="preserve"> </w:t>
            </w:r>
            <w:proofErr w:type="spellStart"/>
            <w:r>
              <w:t>нарушениях</w:t>
            </w:r>
            <w:proofErr w:type="spellEnd"/>
            <w:r>
              <w:t xml:space="preserve"> &lt;4&gt; </w:t>
            </w:r>
          </w:p>
        </w:tc>
      </w:tr>
      <w:tr w:rsidR="00CD3865" w:rsidRPr="00B7199B" w14:paraId="782B72A7" w14:textId="77777777" w:rsidTr="0034709A">
        <w:trPr>
          <w:trHeight w:val="7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94B6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2.1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C217" w14:textId="77777777" w:rsidR="00CD3865" w:rsidRPr="00390D78" w:rsidRDefault="00CD3865" w:rsidP="0034709A">
            <w:pPr>
              <w:spacing w:after="20" w:line="259" w:lineRule="auto"/>
              <w:ind w:left="0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Дата выявления основания для направления Банком России в суд заявления о ликвидации </w:t>
            </w:r>
            <w:r>
              <w:rPr>
                <w:lang w:val="ru-RU"/>
              </w:rPr>
              <w:t>с</w:t>
            </w:r>
            <w:r w:rsidRPr="00390D78">
              <w:rPr>
                <w:lang w:val="ru-RU"/>
              </w:rPr>
              <w:t>ельскохозяйственного кредитного потребительского кооператива</w:t>
            </w:r>
            <w:r>
              <w:rPr>
                <w:lang w:val="ru-RU"/>
              </w:rPr>
              <w:t xml:space="preserve"> </w:t>
            </w:r>
            <w:r w:rsidRPr="00390D78">
              <w:rPr>
                <w:lang w:val="ru-RU"/>
              </w:rPr>
              <w:t>(</w:t>
            </w:r>
            <w:r>
              <w:rPr>
                <w:lang w:val="ru-RU"/>
              </w:rPr>
              <w:t xml:space="preserve">далее </w:t>
            </w:r>
            <w:r w:rsidRPr="00390D78">
              <w:rPr>
                <w:lang w:val="ru-RU"/>
              </w:rPr>
              <w:t>СКПК)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BA21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CD3865" w:rsidRPr="00B7199B" w14:paraId="397B51D5" w14:textId="77777777" w:rsidTr="0034709A">
        <w:trPr>
          <w:trHeight w:val="7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A7BD0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lastRenderedPageBreak/>
              <w:t xml:space="preserve">2.2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99E1" w14:textId="77777777" w:rsidR="00CD3865" w:rsidRPr="00390D78" w:rsidRDefault="00CD3865" w:rsidP="0034709A">
            <w:pPr>
              <w:spacing w:after="20" w:line="259" w:lineRule="auto"/>
              <w:ind w:left="0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Информация об устранении основания для направления Банком </w:t>
            </w:r>
          </w:p>
          <w:p w14:paraId="593812DF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России в суд заявления о ликвидации СКПК (при наличии)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CF73" w14:textId="77777777" w:rsidR="00CD3865" w:rsidRPr="00390D78" w:rsidRDefault="00CD386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 </w:t>
            </w:r>
          </w:p>
        </w:tc>
      </w:tr>
      <w:tr w:rsidR="00CD3865" w14:paraId="0A39A415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372A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2.3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4177B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Мотивированное</w:t>
            </w:r>
            <w:proofErr w:type="spellEnd"/>
            <w:r>
              <w:t xml:space="preserve"> </w:t>
            </w:r>
            <w:proofErr w:type="spellStart"/>
            <w:r>
              <w:t>мнение</w:t>
            </w:r>
            <w:proofErr w:type="spellEnd"/>
            <w:r>
              <w:t xml:space="preserve"> &lt;5&gt;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9FA1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3865" w14:paraId="49FDF9E8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5CC5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3 </w:t>
            </w:r>
          </w:p>
        </w:tc>
        <w:tc>
          <w:tcPr>
            <w:tcW w:w="1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D2AD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proofErr w:type="spellStart"/>
            <w:r>
              <w:t>Подтверждающие</w:t>
            </w:r>
            <w:proofErr w:type="spellEnd"/>
            <w:r>
              <w:t xml:space="preserve"> </w:t>
            </w:r>
            <w:proofErr w:type="spellStart"/>
            <w:r>
              <w:t>документы</w:t>
            </w:r>
            <w:proofErr w:type="spellEnd"/>
            <w:r>
              <w:t xml:space="preserve"> (__ ф., </w:t>
            </w:r>
            <w:proofErr w:type="spellStart"/>
            <w:r>
              <w:t>прилагаются</w:t>
            </w:r>
            <w:proofErr w:type="spellEnd"/>
            <w:r>
              <w:t xml:space="preserve">) &lt;6&gt; </w:t>
            </w:r>
          </w:p>
        </w:tc>
      </w:tr>
      <w:tr w:rsidR="00CD3865" w14:paraId="5076FE36" w14:textId="77777777" w:rsidTr="0034709A">
        <w:trPr>
          <w:trHeight w:val="3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928ED" w14:textId="77777777" w:rsidR="00CD3865" w:rsidRDefault="00CD386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3.1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D84C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D165" w14:textId="77777777" w:rsidR="00CD3865" w:rsidRDefault="00CD3865" w:rsidP="0034709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00033463" w14:textId="77777777" w:rsidR="00CD3865" w:rsidRDefault="00CD3865" w:rsidP="00CD3865">
      <w:pPr>
        <w:spacing w:after="210" w:line="259" w:lineRule="auto"/>
        <w:ind w:left="284" w:firstLine="0"/>
        <w:jc w:val="center"/>
      </w:pPr>
      <w:r>
        <w:rPr>
          <w:sz w:val="26"/>
        </w:rPr>
        <w:t xml:space="preserve"> </w:t>
      </w:r>
    </w:p>
    <w:p w14:paraId="15FD7A7B" w14:textId="255BDC77" w:rsidR="00CD3865" w:rsidRPr="00983DC0" w:rsidRDefault="00CD3865" w:rsidP="00CD3865">
      <w:pPr>
        <w:spacing w:after="0" w:line="259" w:lineRule="auto"/>
        <w:ind w:left="0" w:firstLine="0"/>
        <w:jc w:val="left"/>
        <w:rPr>
          <w:lang w:val="ru-RU"/>
        </w:rPr>
      </w:pPr>
      <w:r w:rsidRPr="00983DC0">
        <w:rPr>
          <w:sz w:val="26"/>
          <w:lang w:val="ru-RU"/>
        </w:rPr>
        <w:t xml:space="preserve">  </w:t>
      </w:r>
      <w:r>
        <w:rPr>
          <w:sz w:val="26"/>
          <w:lang w:val="ru-RU"/>
        </w:rPr>
        <w:t>Директор МА СКПК «</w:t>
      </w:r>
      <w:proofErr w:type="gramStart"/>
      <w:r>
        <w:rPr>
          <w:sz w:val="26"/>
          <w:lang w:val="ru-RU"/>
        </w:rPr>
        <w:t xml:space="preserve">Единство»   </w:t>
      </w:r>
      <w:proofErr w:type="gramEnd"/>
      <w:r>
        <w:rPr>
          <w:sz w:val="26"/>
          <w:lang w:val="ru-RU"/>
        </w:rPr>
        <w:t xml:space="preserve">                                   (подпись)                                                   </w:t>
      </w:r>
      <w:r w:rsidR="002A4685">
        <w:rPr>
          <w:sz w:val="26"/>
          <w:lang w:val="ru-RU"/>
        </w:rPr>
        <w:t>ФИО</w:t>
      </w:r>
      <w:r w:rsidRPr="00983DC0">
        <w:rPr>
          <w:sz w:val="26"/>
          <w:lang w:val="ru-RU"/>
        </w:rPr>
        <w:tab/>
        <w:t xml:space="preserve">      </w:t>
      </w:r>
    </w:p>
    <w:p w14:paraId="38508339" w14:textId="77777777" w:rsidR="00CD3865" w:rsidRPr="00983DC0" w:rsidRDefault="00CD3865" w:rsidP="00CD3865">
      <w:pPr>
        <w:spacing w:after="0" w:line="259" w:lineRule="auto"/>
        <w:ind w:left="641" w:firstLine="0"/>
        <w:jc w:val="center"/>
        <w:rPr>
          <w:lang w:val="ru-RU"/>
        </w:rPr>
      </w:pPr>
      <w:r w:rsidRPr="00983DC0">
        <w:rPr>
          <w:sz w:val="26"/>
          <w:lang w:val="ru-RU"/>
        </w:rPr>
        <w:t xml:space="preserve"> </w:t>
      </w:r>
    </w:p>
    <w:p w14:paraId="03C6EE66" w14:textId="77777777" w:rsidR="00CD3865" w:rsidRPr="00390D78" w:rsidRDefault="00CD3865" w:rsidP="00CD3865">
      <w:pPr>
        <w:ind w:left="0" w:firstLine="0"/>
        <w:rPr>
          <w:lang w:val="ru-RU"/>
        </w:rPr>
        <w:sectPr w:rsidR="00CD3865" w:rsidRPr="00390D78">
          <w:headerReference w:type="even" r:id="rId10"/>
          <w:headerReference w:type="default" r:id="rId11"/>
          <w:headerReference w:type="first" r:id="rId12"/>
          <w:pgSz w:w="16838" w:h="11906" w:orient="landscape"/>
          <w:pgMar w:top="487" w:right="1064" w:bottom="1088" w:left="1696" w:header="720" w:footer="720" w:gutter="0"/>
          <w:cols w:space="720"/>
        </w:sectPr>
      </w:pPr>
    </w:p>
    <w:p w14:paraId="04F3620E" w14:textId="77777777" w:rsidR="00CD3865" w:rsidRPr="00390D78" w:rsidRDefault="00CD3865" w:rsidP="00CD3865">
      <w:pPr>
        <w:tabs>
          <w:tab w:val="center" w:pos="2542"/>
          <w:tab w:val="center" w:pos="4956"/>
          <w:tab w:val="center" w:pos="5664"/>
          <w:tab w:val="center" w:pos="6372"/>
          <w:tab w:val="center" w:pos="7080"/>
          <w:tab w:val="center" w:pos="7788"/>
        </w:tabs>
        <w:spacing w:after="140" w:line="259" w:lineRule="auto"/>
        <w:ind w:left="0" w:firstLine="0"/>
        <w:jc w:val="left"/>
        <w:rPr>
          <w:lang w:val="ru-RU"/>
        </w:rPr>
      </w:pPr>
      <w:r w:rsidRPr="00390D78">
        <w:rPr>
          <w:lang w:val="ru-RU"/>
        </w:rPr>
        <w:lastRenderedPageBreak/>
        <w:t>&lt;1</w:t>
      </w:r>
      <w:proofErr w:type="gramStart"/>
      <w:r w:rsidRPr="00390D78">
        <w:rPr>
          <w:lang w:val="ru-RU"/>
        </w:rPr>
        <w:t>&gt;  Заполняются</w:t>
      </w:r>
      <w:proofErr w:type="gramEnd"/>
      <w:r w:rsidRPr="00390D78">
        <w:rPr>
          <w:lang w:val="ru-RU"/>
        </w:rPr>
        <w:t xml:space="preserve"> все строки.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</w:p>
    <w:p w14:paraId="080554CF" w14:textId="77777777" w:rsidR="00CD3865" w:rsidRPr="00390D78" w:rsidRDefault="00CD3865" w:rsidP="00CD3865">
      <w:pPr>
        <w:ind w:left="-4"/>
        <w:rPr>
          <w:lang w:val="ru-RU"/>
        </w:rPr>
      </w:pPr>
      <w:r w:rsidRPr="00390D78">
        <w:rPr>
          <w:lang w:val="ru-RU"/>
        </w:rPr>
        <w:t xml:space="preserve"> В случае отсутствия сведений ставится прочерк (не </w:t>
      </w:r>
      <w:proofErr w:type="gramStart"/>
      <w:r w:rsidRPr="00390D78">
        <w:rPr>
          <w:lang w:val="ru-RU"/>
        </w:rPr>
        <w:t>применимо  к</w:t>
      </w:r>
      <w:proofErr w:type="gramEnd"/>
      <w:r w:rsidRPr="00390D78">
        <w:rPr>
          <w:lang w:val="ru-RU"/>
        </w:rPr>
        <w:t xml:space="preserve"> строкам 1.1, 1.3 – 1.6, 1.9, 2.1, 2.3, разделу 3 настоящей формы). </w:t>
      </w:r>
    </w:p>
    <w:p w14:paraId="4F9349A1" w14:textId="77777777" w:rsidR="00CD3865" w:rsidRPr="00390D78" w:rsidRDefault="00CD3865" w:rsidP="00CD3865">
      <w:pPr>
        <w:spacing w:after="40"/>
        <w:ind w:left="-14" w:firstLine="708"/>
        <w:rPr>
          <w:lang w:val="ru-RU"/>
        </w:rPr>
      </w:pPr>
      <w:r w:rsidRPr="00390D78">
        <w:rPr>
          <w:lang w:val="ru-RU"/>
        </w:rPr>
        <w:t xml:space="preserve">&lt;2&gt; В отношении физического лица указываются следующие сведения: фамилия, имя, отчество (при наличии), дата и место рождения, адрес регистрации по месту жительства, реквизиты документа, удостоверяющего </w:t>
      </w:r>
    </w:p>
    <w:p w14:paraId="607C7829" w14:textId="77777777" w:rsidR="00CD3865" w:rsidRPr="00390D78" w:rsidRDefault="00CD3865" w:rsidP="00CD3865">
      <w:pPr>
        <w:tabs>
          <w:tab w:val="center" w:pos="3540"/>
          <w:tab w:val="center" w:pos="4248"/>
          <w:tab w:val="center" w:pos="4956"/>
          <w:tab w:val="center" w:pos="5664"/>
          <w:tab w:val="center" w:pos="6372"/>
          <w:tab w:val="center" w:pos="7080"/>
          <w:tab w:val="center" w:pos="7788"/>
        </w:tabs>
        <w:spacing w:after="140" w:line="259" w:lineRule="auto"/>
        <w:ind w:left="-14" w:firstLine="0"/>
        <w:jc w:val="left"/>
        <w:rPr>
          <w:lang w:val="ru-RU"/>
        </w:rPr>
      </w:pPr>
      <w:r w:rsidRPr="00390D78">
        <w:rPr>
          <w:lang w:val="ru-RU"/>
        </w:rPr>
        <w:t xml:space="preserve">личность (серия и номер), 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  <w:r w:rsidRPr="00390D78">
        <w:rPr>
          <w:lang w:val="ru-RU"/>
        </w:rPr>
        <w:tab/>
        <w:t xml:space="preserve"> </w:t>
      </w:r>
    </w:p>
    <w:p w14:paraId="221AAB91" w14:textId="77777777" w:rsidR="00CD3865" w:rsidRPr="00390D78" w:rsidRDefault="00CD3865" w:rsidP="00CD3865">
      <w:pPr>
        <w:ind w:left="-4"/>
        <w:rPr>
          <w:lang w:val="ru-RU"/>
        </w:rPr>
      </w:pPr>
      <w:r w:rsidRPr="00390D78">
        <w:rPr>
          <w:lang w:val="ru-RU"/>
        </w:rPr>
        <w:t xml:space="preserve"> В случае отсутствия сведений о документе, удостоверяющем личность: страховой номер индивидуального лицевого счета (СНИЛС), идентификационный номер налогоплательщика (ИНН), серия и номер водительского удостоверения, серия и номер свидетельства о регистрации транспортного средства.        </w:t>
      </w:r>
    </w:p>
    <w:p w14:paraId="74349803" w14:textId="77777777" w:rsidR="00CD3865" w:rsidRPr="00390D78" w:rsidRDefault="00CD3865" w:rsidP="00CD3865">
      <w:pPr>
        <w:ind w:left="-4"/>
        <w:rPr>
          <w:lang w:val="ru-RU"/>
        </w:rPr>
      </w:pPr>
      <w:r w:rsidRPr="00390D78">
        <w:rPr>
          <w:lang w:val="ru-RU"/>
        </w:rPr>
        <w:t xml:space="preserve"> В отношении организации указываются следующие сведения: полное и сокращенное наименование согласно учредительным документам, адрес (место нахождения), идентификационный номер налогоплательщика (ИНН) и основной государственный регистрационный номер (ОГРН) или регистрационный номер в стране регистрации (для лица, являющегося иностранным юридическим лицом, не имеющего ОГРН, ИНН).  </w:t>
      </w:r>
    </w:p>
    <w:p w14:paraId="20B8B017" w14:textId="77777777" w:rsidR="00CD3865" w:rsidRPr="00390D78" w:rsidRDefault="00CD3865" w:rsidP="00CD3865">
      <w:pPr>
        <w:ind w:left="-4"/>
        <w:rPr>
          <w:lang w:val="ru-RU"/>
        </w:rPr>
      </w:pPr>
      <w:r w:rsidRPr="00390D78">
        <w:rPr>
          <w:lang w:val="ru-RU"/>
        </w:rPr>
        <w:t xml:space="preserve"> &lt;3&gt; Указываются сведения из выписки из единого государственного реестра юридических лиц: дата принятия решения о предстоящем исключении недействующего юридического лица из единого государственного реестра юридических лиц, государственный регистрационный номер и дата внесения в единый государственный реестр юридических лиц записи, содержащей указанные сведения.         </w:t>
      </w:r>
    </w:p>
    <w:p w14:paraId="684825B7" w14:textId="77777777" w:rsidR="00CD3865" w:rsidRPr="00390D78" w:rsidRDefault="00CD3865" w:rsidP="00CD3865">
      <w:pPr>
        <w:ind w:left="-4"/>
        <w:rPr>
          <w:lang w:val="ru-RU"/>
        </w:rPr>
      </w:pPr>
      <w:r w:rsidRPr="00390D78">
        <w:rPr>
          <w:lang w:val="ru-RU"/>
        </w:rPr>
        <w:t xml:space="preserve"> &lt;4&gt; В случае выявления нескольких оснований разделы 2 и 3 настоящей формы заполняются относительно каждого основания. </w:t>
      </w:r>
    </w:p>
    <w:p w14:paraId="32DBC2A3" w14:textId="77777777" w:rsidR="00CD3865" w:rsidRPr="00983DC0" w:rsidRDefault="00CD3865" w:rsidP="00CD3865">
      <w:pPr>
        <w:ind w:left="-14" w:firstLine="708"/>
        <w:rPr>
          <w:lang w:val="ru-RU"/>
        </w:rPr>
      </w:pPr>
      <w:r w:rsidRPr="00390D78">
        <w:rPr>
          <w:lang w:val="ru-RU"/>
        </w:rPr>
        <w:t xml:space="preserve">&lt;5&gt; Указываются основания для применения Банком России меры надзорного реагирования в виде направления в суд заявления о ликвидации КПК (СКПК) со ссылкой на структурные единицы федеральных законов, содержащие компетенцию </w:t>
      </w:r>
      <w:r w:rsidRPr="00983DC0">
        <w:rPr>
          <w:lang w:val="ru-RU"/>
        </w:rPr>
        <w:t xml:space="preserve">Банка России на применение соответствующей  </w:t>
      </w:r>
    </w:p>
    <w:p w14:paraId="33C6A2EF" w14:textId="77777777" w:rsidR="00CD3865" w:rsidRPr="00390D78" w:rsidRDefault="00CD3865" w:rsidP="00CD3865">
      <w:pPr>
        <w:ind w:left="-4"/>
        <w:rPr>
          <w:lang w:val="ru-RU"/>
        </w:rPr>
      </w:pPr>
      <w:r w:rsidRPr="00390D78">
        <w:rPr>
          <w:lang w:val="ru-RU"/>
        </w:rPr>
        <w:lastRenderedPageBreak/>
        <w:t xml:space="preserve">меры, описание допущенного нарушения со ссылкой на структурную единицу федерального закона, нормативного правового акта Российской Федерации, нормативного акта Банка России, требование которого нарушено, с описанием фактических обстоятельств.       </w:t>
      </w:r>
    </w:p>
    <w:p w14:paraId="66657BBF" w14:textId="77777777" w:rsidR="00CD3865" w:rsidRPr="00390D78" w:rsidRDefault="00CD3865" w:rsidP="00CD3865">
      <w:pPr>
        <w:ind w:left="-4"/>
        <w:rPr>
          <w:lang w:val="ru-RU"/>
        </w:rPr>
      </w:pPr>
      <w:r w:rsidRPr="00390D78">
        <w:rPr>
          <w:lang w:val="ru-RU"/>
        </w:rPr>
        <w:t xml:space="preserve"> &lt;6&gt; Общее количество файлов, полное наименование каждого электронного документа и его реквизиты в системе документооборота СРО (при наличии).  </w:t>
      </w:r>
    </w:p>
    <w:p w14:paraId="4AF0F900" w14:textId="77777777" w:rsidR="00CD3865" w:rsidRDefault="00CD3865" w:rsidP="00BC3E5B">
      <w:pPr>
        <w:ind w:left="-4"/>
        <w:rPr>
          <w:lang w:val="ru-RU"/>
        </w:rPr>
        <w:sectPr w:rsidR="00CD3865" w:rsidSect="00CD38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891F273" w14:textId="6715B348" w:rsidR="00834A55" w:rsidRPr="00390D78" w:rsidRDefault="00834A55" w:rsidP="00834A55">
      <w:pPr>
        <w:spacing w:after="157" w:line="259" w:lineRule="auto"/>
        <w:ind w:left="10" w:right="-15"/>
        <w:jc w:val="right"/>
        <w:rPr>
          <w:lang w:val="ru-RU"/>
        </w:rPr>
      </w:pPr>
      <w:r w:rsidRPr="00390D78">
        <w:rPr>
          <w:lang w:val="ru-RU"/>
        </w:rPr>
        <w:lastRenderedPageBreak/>
        <w:t xml:space="preserve">Приложение 4.1 </w:t>
      </w:r>
      <w:r w:rsidR="002A4685">
        <w:rPr>
          <w:lang w:val="ru-RU"/>
        </w:rPr>
        <w:t xml:space="preserve">к Системе мер МА СКПК «Единство» (в ред. от </w:t>
      </w:r>
      <w:ins w:id="17" w:author="Владимир Зимин" w:date="2024-07-24T14:51:00Z" w16du:dateUtc="2024-07-24T11:51:00Z">
        <w:r w:rsidR="00B7199B">
          <w:rPr>
            <w:lang w:val="ru-RU"/>
          </w:rPr>
          <w:t>24</w:t>
        </w:r>
      </w:ins>
      <w:del w:id="18" w:author="Владимир Зимин" w:date="2024-07-24T14:51:00Z" w16du:dateUtc="2024-07-24T11:51:00Z">
        <w:r w:rsidR="00785DC9" w:rsidDel="00B7199B">
          <w:rPr>
            <w:lang w:val="ru-RU"/>
          </w:rPr>
          <w:delText>18</w:delText>
        </w:r>
      </w:del>
      <w:r w:rsidR="002A4685">
        <w:rPr>
          <w:lang w:val="ru-RU"/>
        </w:rPr>
        <w:t>.0</w:t>
      </w:r>
      <w:ins w:id="19" w:author="Владимир Зимин" w:date="2024-07-24T14:51:00Z" w16du:dateUtc="2024-07-24T11:51:00Z">
        <w:r w:rsidR="00B7199B">
          <w:rPr>
            <w:lang w:val="ru-RU"/>
          </w:rPr>
          <w:t>7</w:t>
        </w:r>
      </w:ins>
      <w:del w:id="20" w:author="Владимир Зимин" w:date="2024-07-24T14:51:00Z" w16du:dateUtc="2024-07-24T11:51:00Z">
        <w:r w:rsidR="00785DC9" w:rsidDel="00B7199B">
          <w:rPr>
            <w:lang w:val="ru-RU"/>
          </w:rPr>
          <w:delText>1</w:delText>
        </w:r>
      </w:del>
      <w:r w:rsidR="002A4685">
        <w:rPr>
          <w:lang w:val="ru-RU"/>
        </w:rPr>
        <w:t>.202</w:t>
      </w:r>
      <w:r w:rsidR="00785DC9">
        <w:rPr>
          <w:lang w:val="ru-RU"/>
        </w:rPr>
        <w:t>4</w:t>
      </w:r>
      <w:r w:rsidR="002A4685">
        <w:rPr>
          <w:lang w:val="ru-RU"/>
        </w:rPr>
        <w:t xml:space="preserve"> г.)</w:t>
      </w:r>
    </w:p>
    <w:p w14:paraId="020EFE0C" w14:textId="77777777" w:rsidR="00834A55" w:rsidRPr="00390D78" w:rsidRDefault="00834A55" w:rsidP="00834A55">
      <w:pPr>
        <w:spacing w:after="146" w:line="257" w:lineRule="auto"/>
        <w:ind w:left="-14" w:firstLine="89"/>
        <w:rPr>
          <w:lang w:val="ru-RU"/>
        </w:rPr>
      </w:pPr>
      <w:r w:rsidRPr="00390D78">
        <w:rPr>
          <w:lang w:val="ru-RU"/>
        </w:rPr>
        <w:t xml:space="preserve">Документы, прилагаемые к информации о наличии оснований для направления в суд заявления о ликвидации сельскохозяйственного кредитного потребительского кооператива </w:t>
      </w:r>
    </w:p>
    <w:p w14:paraId="1434C4CA" w14:textId="77777777" w:rsidR="00834A55" w:rsidRPr="00390D78" w:rsidRDefault="00834A55" w:rsidP="00834A55">
      <w:pPr>
        <w:spacing w:after="0" w:line="259" w:lineRule="auto"/>
        <w:ind w:left="0" w:right="551" w:firstLine="0"/>
        <w:jc w:val="center"/>
        <w:rPr>
          <w:lang w:val="ru-RU"/>
        </w:rPr>
      </w:pPr>
      <w:r w:rsidRPr="00390D78">
        <w:rPr>
          <w:rFonts w:ascii="Calibri" w:eastAsia="Calibri" w:hAnsi="Calibri" w:cs="Calibri"/>
          <w:sz w:val="26"/>
          <w:lang w:val="ru-RU"/>
        </w:rPr>
        <w:t xml:space="preserve"> </w:t>
      </w:r>
    </w:p>
    <w:tbl>
      <w:tblPr>
        <w:tblStyle w:val="TableGrid"/>
        <w:tblW w:w="14560" w:type="dxa"/>
        <w:tblInd w:w="-604" w:type="dxa"/>
        <w:tblCellMar>
          <w:top w:w="72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129"/>
        <w:gridCol w:w="13431"/>
      </w:tblGrid>
      <w:tr w:rsidR="00834A55" w14:paraId="726821AC" w14:textId="77777777" w:rsidTr="0034709A">
        <w:trPr>
          <w:trHeight w:val="65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363A" w14:textId="77777777" w:rsidR="00834A55" w:rsidRDefault="00834A5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№ </w:t>
            </w:r>
          </w:p>
          <w:p w14:paraId="6A232C6E" w14:textId="77777777" w:rsidR="00834A55" w:rsidRDefault="00834A5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п/п </w:t>
            </w:r>
          </w:p>
        </w:tc>
        <w:tc>
          <w:tcPr>
            <w:tcW w:w="1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5E3C" w14:textId="77777777" w:rsidR="00834A55" w:rsidRDefault="00834A55" w:rsidP="0034709A">
            <w:pPr>
              <w:spacing w:after="0" w:line="259" w:lineRule="auto"/>
              <w:ind w:left="0" w:right="70" w:firstLine="0"/>
              <w:jc w:val="center"/>
            </w:pPr>
            <w:proofErr w:type="spellStart"/>
            <w:r>
              <w:t>Документ</w:t>
            </w:r>
            <w:proofErr w:type="spellEnd"/>
            <w:r>
              <w:t xml:space="preserve"> </w:t>
            </w:r>
          </w:p>
        </w:tc>
      </w:tr>
      <w:tr w:rsidR="00834A55" w:rsidRPr="00B7199B" w14:paraId="341B1930" w14:textId="77777777" w:rsidTr="0034709A">
        <w:trPr>
          <w:trHeight w:val="97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C9AF" w14:textId="77777777" w:rsidR="00834A55" w:rsidRDefault="00834A5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FE57" w14:textId="77777777" w:rsidR="00834A55" w:rsidRPr="00390D78" w:rsidRDefault="00834A55" w:rsidP="0034709A">
            <w:pPr>
              <w:spacing w:after="0" w:line="259" w:lineRule="auto"/>
              <w:ind w:left="0" w:right="70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Документы, подтверждающие обстоятельства, изложенные в информации о наличии оснований для направления в суд заявления о ликвидации сельскохозяйственного кредитного потребительского кооператива (далее СКПК). </w:t>
            </w:r>
          </w:p>
        </w:tc>
      </w:tr>
      <w:tr w:rsidR="00834A55" w:rsidRPr="00390D78" w14:paraId="485C1ED4" w14:textId="77777777" w:rsidTr="0034709A">
        <w:trPr>
          <w:trHeight w:val="33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0827" w14:textId="77777777" w:rsidR="00834A55" w:rsidRDefault="00834A5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7F1B" w14:textId="77777777" w:rsidR="00834A55" w:rsidRPr="00390D78" w:rsidRDefault="00834A5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Копии учредительных документов СКПК </w:t>
            </w:r>
          </w:p>
        </w:tc>
      </w:tr>
      <w:tr w:rsidR="00834A55" w:rsidRPr="00B7199B" w14:paraId="5FF77DA5" w14:textId="77777777" w:rsidTr="0034709A">
        <w:trPr>
          <w:trHeight w:val="97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73C6" w14:textId="77777777" w:rsidR="00834A55" w:rsidRDefault="00834A5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3 </w:t>
            </w:r>
          </w:p>
        </w:tc>
        <w:tc>
          <w:tcPr>
            <w:tcW w:w="1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34B7" w14:textId="77777777" w:rsidR="00834A55" w:rsidRPr="00390D78" w:rsidRDefault="00834A55" w:rsidP="0034709A">
            <w:pPr>
              <w:spacing w:after="0" w:line="238" w:lineRule="auto"/>
              <w:ind w:left="0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Информация и документы по применению саморегулируемой организацией мер, направленных на устранение нарушений законодательства Российской Федерации, имеющие значение для подготовки искового заявления </w:t>
            </w:r>
          </w:p>
          <w:p w14:paraId="4E103CC0" w14:textId="77777777" w:rsidR="00834A55" w:rsidRPr="00390D78" w:rsidRDefault="00834A5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(административного искового заявления) о принудительной ликвидации СКПК. </w:t>
            </w:r>
          </w:p>
        </w:tc>
      </w:tr>
      <w:tr w:rsidR="00834A55" w:rsidRPr="00B7199B" w14:paraId="5E5CCE6A" w14:textId="77777777" w:rsidTr="0034709A">
        <w:trPr>
          <w:trHeight w:val="33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125C" w14:textId="77777777" w:rsidR="00834A55" w:rsidRDefault="00834A5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1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3115" w14:textId="77777777" w:rsidR="00834A55" w:rsidRPr="00390D78" w:rsidRDefault="00834A5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Актуальный реестр членов СКПК (при наличии). </w:t>
            </w:r>
          </w:p>
        </w:tc>
      </w:tr>
      <w:tr w:rsidR="00834A55" w:rsidRPr="00B7199B" w14:paraId="2A631F38" w14:textId="77777777" w:rsidTr="0034709A">
        <w:trPr>
          <w:trHeight w:val="65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A5E8" w14:textId="77777777" w:rsidR="00834A55" w:rsidRDefault="00834A5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5 </w:t>
            </w:r>
          </w:p>
        </w:tc>
        <w:tc>
          <w:tcPr>
            <w:tcW w:w="1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7041" w14:textId="77777777" w:rsidR="00834A55" w:rsidRPr="00390D78" w:rsidRDefault="00834A55" w:rsidP="0034709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390D78">
              <w:rPr>
                <w:lang w:val="ru-RU"/>
              </w:rPr>
              <w:t xml:space="preserve">Документы, подтверждающие наличие предусмотренных Гражданским кодексом Российской Федерации и иными законами оснований для принудительной ликвидации СКПК </w:t>
            </w:r>
          </w:p>
        </w:tc>
      </w:tr>
      <w:tr w:rsidR="00834A55" w:rsidRPr="00B7199B" w14:paraId="237803FB" w14:textId="77777777" w:rsidTr="0034709A">
        <w:trPr>
          <w:trHeight w:val="33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6443" w14:textId="77777777" w:rsidR="00834A55" w:rsidRDefault="00834A55" w:rsidP="0034709A">
            <w:pPr>
              <w:spacing w:after="0" w:line="259" w:lineRule="auto"/>
              <w:ind w:left="0" w:right="70" w:firstLine="0"/>
              <w:jc w:val="center"/>
            </w:pPr>
            <w:r>
              <w:t xml:space="preserve">6 </w:t>
            </w:r>
          </w:p>
        </w:tc>
        <w:tc>
          <w:tcPr>
            <w:tcW w:w="1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2BAB" w14:textId="77777777" w:rsidR="00834A55" w:rsidRPr="00390D78" w:rsidRDefault="00834A55" w:rsidP="0034709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90D78">
              <w:rPr>
                <w:lang w:val="ru-RU"/>
              </w:rPr>
              <w:t xml:space="preserve">Иные, имеющие отношение к рассмотрению дела, документы </w:t>
            </w:r>
          </w:p>
        </w:tc>
      </w:tr>
    </w:tbl>
    <w:p w14:paraId="4E3D8B40" w14:textId="77777777" w:rsidR="00834A55" w:rsidRPr="00390D78" w:rsidRDefault="00834A55" w:rsidP="00834A55">
      <w:pPr>
        <w:spacing w:after="0" w:line="259" w:lineRule="auto"/>
        <w:ind w:left="99" w:firstLine="0"/>
        <w:jc w:val="left"/>
        <w:rPr>
          <w:lang w:val="ru-RU"/>
        </w:rPr>
      </w:pPr>
      <w:r w:rsidRPr="00390D78">
        <w:rPr>
          <w:lang w:val="ru-RU"/>
        </w:rPr>
        <w:t xml:space="preserve"> </w:t>
      </w:r>
    </w:p>
    <w:p w14:paraId="47392AD1" w14:textId="772C678B" w:rsidR="00BC3E5B" w:rsidRDefault="00BC3E5B" w:rsidP="00BC3E5B">
      <w:pPr>
        <w:ind w:left="-4"/>
        <w:rPr>
          <w:lang w:val="ru-RU"/>
        </w:rPr>
      </w:pPr>
    </w:p>
    <w:p w14:paraId="7D8D349B" w14:textId="2D281AEA" w:rsidR="00BC3E5B" w:rsidRDefault="00BC3E5B" w:rsidP="00BC3E5B">
      <w:pPr>
        <w:ind w:left="-4"/>
        <w:rPr>
          <w:lang w:val="ru-RU"/>
        </w:rPr>
      </w:pPr>
    </w:p>
    <w:p w14:paraId="71F387EC" w14:textId="26B24EF0" w:rsidR="00BC3E5B" w:rsidRDefault="00BC3E5B" w:rsidP="00BC3E5B">
      <w:pPr>
        <w:ind w:left="-4"/>
        <w:rPr>
          <w:lang w:val="ru-RU"/>
        </w:rPr>
      </w:pPr>
    </w:p>
    <w:p w14:paraId="218B1DBD" w14:textId="77777777" w:rsidR="00BC3E5B" w:rsidRPr="0011394A" w:rsidRDefault="00BC3E5B" w:rsidP="00BC3E5B">
      <w:pPr>
        <w:ind w:left="-4"/>
        <w:rPr>
          <w:lang w:val="ru-RU"/>
        </w:rPr>
      </w:pPr>
    </w:p>
    <w:sectPr w:rsidR="00BC3E5B" w:rsidRPr="0011394A" w:rsidSect="00BC3E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75556" w14:textId="77777777" w:rsidR="00825CD8" w:rsidRDefault="00825CD8" w:rsidP="00BC3E5B">
      <w:pPr>
        <w:spacing w:after="0" w:line="240" w:lineRule="auto"/>
      </w:pPr>
      <w:r>
        <w:separator/>
      </w:r>
    </w:p>
  </w:endnote>
  <w:endnote w:type="continuationSeparator" w:id="0">
    <w:p w14:paraId="0EDC3A04" w14:textId="77777777" w:rsidR="00825CD8" w:rsidRDefault="00825CD8" w:rsidP="00BC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41AD5" w14:textId="77777777" w:rsidR="00825CD8" w:rsidRDefault="00825CD8" w:rsidP="00BC3E5B">
      <w:pPr>
        <w:spacing w:after="0" w:line="240" w:lineRule="auto"/>
      </w:pPr>
      <w:r>
        <w:separator/>
      </w:r>
    </w:p>
  </w:footnote>
  <w:footnote w:type="continuationSeparator" w:id="0">
    <w:p w14:paraId="0A1B81D5" w14:textId="77777777" w:rsidR="00825CD8" w:rsidRDefault="00825CD8" w:rsidP="00BC3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08077" w14:textId="77777777" w:rsidR="00EB4AE0" w:rsidRDefault="00EB4AE0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0E4D" w14:textId="77777777" w:rsidR="00EB4AE0" w:rsidRDefault="00EB4AE0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DC092" w14:textId="77777777" w:rsidR="00EB4AE0" w:rsidRDefault="00EB4AE0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92ED1" w14:textId="77777777" w:rsidR="00CD3865" w:rsidRDefault="00CD3865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25ACA" w14:textId="77777777" w:rsidR="00CD3865" w:rsidRDefault="00CD3865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78485" w14:textId="77777777" w:rsidR="00CD3865" w:rsidRDefault="00CD3865">
    <w:pPr>
      <w:spacing w:after="160" w:line="259" w:lineRule="auto"/>
      <w:ind w:left="0" w:firstLine="0"/>
      <w:jc w:val="lef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Владимир Зимин">
    <w15:presenceInfo w15:providerId="Windows Live" w15:userId="424b6de6e4d52d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94A"/>
    <w:rsid w:val="0011394A"/>
    <w:rsid w:val="00177EBF"/>
    <w:rsid w:val="001A3E52"/>
    <w:rsid w:val="001A4080"/>
    <w:rsid w:val="0020631C"/>
    <w:rsid w:val="00224EC9"/>
    <w:rsid w:val="00237690"/>
    <w:rsid w:val="00287AF3"/>
    <w:rsid w:val="002A4685"/>
    <w:rsid w:val="002E4A2E"/>
    <w:rsid w:val="00480157"/>
    <w:rsid w:val="00755E09"/>
    <w:rsid w:val="00785DC9"/>
    <w:rsid w:val="00825CD8"/>
    <w:rsid w:val="00826399"/>
    <w:rsid w:val="00834A55"/>
    <w:rsid w:val="00935332"/>
    <w:rsid w:val="00B7199B"/>
    <w:rsid w:val="00BC3E5B"/>
    <w:rsid w:val="00C00124"/>
    <w:rsid w:val="00C20A0D"/>
    <w:rsid w:val="00CD3865"/>
    <w:rsid w:val="00D517AB"/>
    <w:rsid w:val="00D83DE1"/>
    <w:rsid w:val="00E83D34"/>
    <w:rsid w:val="00EB4AE0"/>
    <w:rsid w:val="00F6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8EADA"/>
  <w15:chartTrackingRefBased/>
  <w15:docId w15:val="{1471DA28-4D20-4BA1-BC72-B0D8105D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94A"/>
    <w:pPr>
      <w:spacing w:after="10" w:line="352" w:lineRule="auto"/>
      <w:ind w:left="5545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1394A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Revision"/>
    <w:hidden/>
    <w:uiPriority w:val="99"/>
    <w:semiHidden/>
    <w:rsid w:val="00F670D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1B2DE-DE98-4FF1-925D-FE74063CD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Иванович</dc:creator>
  <cp:keywords/>
  <dc:description/>
  <cp:lastModifiedBy>Владимир Зимин</cp:lastModifiedBy>
  <cp:revision>2</cp:revision>
  <dcterms:created xsi:type="dcterms:W3CDTF">2024-07-24T11:52:00Z</dcterms:created>
  <dcterms:modified xsi:type="dcterms:W3CDTF">2024-07-24T11:52:00Z</dcterms:modified>
</cp:coreProperties>
</file>